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A9E" w:rsidRPr="002D2CD1" w:rsidRDefault="006E5A9E" w:rsidP="006E5A9E">
      <w:pPr>
        <w:keepNext/>
        <w:spacing w:before="120" w:after="120" w:line="240" w:lineRule="auto"/>
        <w:outlineLvl w:val="0"/>
        <w:rPr>
          <w:kern w:val="32"/>
          <w:sz w:val="24"/>
        </w:rPr>
      </w:pPr>
      <w:bookmarkStart w:id="0" w:name="_Toc498005981"/>
      <w:r w:rsidRPr="002D2CD1">
        <w:rPr>
          <w:b/>
          <w:kern w:val="32"/>
          <w:sz w:val="24"/>
        </w:rPr>
        <w:t>E1.1L - Cerere de Finanțare pentru proiecte de servicii</w:t>
      </w:r>
      <w:bookmarkEnd w:id="0"/>
    </w:p>
    <w:p w:rsidR="006E5A9E" w:rsidRPr="002D2CD1" w:rsidRDefault="006E5A9E" w:rsidP="006E5A9E">
      <w:pPr>
        <w:keepNext/>
        <w:spacing w:before="120" w:after="120" w:line="240" w:lineRule="auto"/>
        <w:contextualSpacing/>
        <w:jc w:val="both"/>
        <w:outlineLvl w:val="0"/>
        <w:rPr>
          <w:b/>
          <w:kern w:val="32"/>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4"/>
        <w:gridCol w:w="1402"/>
      </w:tblGrid>
      <w:tr w:rsidR="006E5A9E" w:rsidRPr="00412201" w:rsidTr="00074F0D">
        <w:trPr>
          <w:trHeight w:val="976"/>
        </w:trPr>
        <w:tc>
          <w:tcPr>
            <w:tcW w:w="4268" w:type="pct"/>
            <w:tcBorders>
              <w:top w:val="single" w:sz="4" w:space="0" w:color="auto"/>
              <w:left w:val="single" w:sz="4" w:space="0" w:color="auto"/>
              <w:bottom w:val="single" w:sz="4" w:space="0" w:color="auto"/>
              <w:right w:val="single" w:sz="4" w:space="0" w:color="auto"/>
            </w:tcBorders>
            <w:hideMark/>
          </w:tcPr>
          <w:p w:rsidR="006E5A9E" w:rsidRPr="002D2CD1" w:rsidRDefault="006E5A9E" w:rsidP="00074F0D">
            <w:pPr>
              <w:spacing w:before="120" w:after="120" w:line="240" w:lineRule="auto"/>
              <w:contextualSpacing/>
              <w:jc w:val="both"/>
              <w:rPr>
                <w:sz w:val="24"/>
              </w:rPr>
            </w:pPr>
            <w:r w:rsidRPr="002D2CD1">
              <w:rPr>
                <w:sz w:val="24"/>
              </w:rPr>
              <w:t>DATE de ÎNREGISTRARE</w:t>
            </w:r>
          </w:p>
          <w:p w:rsidR="006E5A9E" w:rsidRPr="002D2CD1" w:rsidRDefault="006E5A9E" w:rsidP="00074F0D">
            <w:pPr>
              <w:spacing w:before="120" w:after="120" w:line="240" w:lineRule="auto"/>
              <w:contextualSpacing/>
              <w:jc w:val="both"/>
              <w:rPr>
                <w:sz w:val="24"/>
              </w:rPr>
            </w:pPr>
            <w:r w:rsidRPr="002D2CD1">
              <w:rPr>
                <w:sz w:val="24"/>
              </w:rPr>
              <w:t>Se completează de către Agenția pentru Finanțarea Investițiilor Rurale – Oficiul Județean pentru Finanțarea Investițiilor Rurale OJFIR______________________________________________________</w:t>
            </w:r>
          </w:p>
          <w:p w:rsidR="006E5A9E" w:rsidRPr="002D2CD1" w:rsidRDefault="006E5A9E" w:rsidP="00074F0D">
            <w:pPr>
              <w:spacing w:before="120" w:after="120" w:line="240" w:lineRule="auto"/>
              <w:contextualSpacing/>
              <w:jc w:val="both"/>
              <w:rPr>
                <w:sz w:val="24"/>
              </w:rPr>
            </w:pPr>
            <w:r w:rsidRPr="002D2CD1">
              <w:rPr>
                <w:sz w:val="24"/>
              </w:rPr>
              <w:t>Număr</w:t>
            </w:r>
          </w:p>
          <w:p w:rsidR="006E5A9E" w:rsidRPr="002D2CD1" w:rsidRDefault="006E5A9E" w:rsidP="00074F0D">
            <w:pPr>
              <w:spacing w:before="120" w:after="120" w:line="240" w:lineRule="auto"/>
              <w:contextualSpacing/>
              <w:jc w:val="both"/>
              <w:rPr>
                <w:sz w:val="24"/>
              </w:rPr>
            </w:pPr>
            <w:r w:rsidRPr="002D2CD1">
              <w:rPr>
                <w:sz w:val="24"/>
              </w:rPr>
              <w:t xml:space="preserve">Înregistrare ___________________________________________ </w:t>
            </w:r>
            <w:r w:rsidRPr="002D2CD1">
              <w:rPr>
                <w:sz w:val="24"/>
              </w:rPr>
              <w:tab/>
            </w:r>
            <w:r w:rsidRPr="002D2CD1">
              <w:rPr>
                <w:sz w:val="24"/>
              </w:rPr>
              <w:tab/>
            </w:r>
            <w:r w:rsidRPr="002D2CD1">
              <w:rPr>
                <w:sz w:val="24"/>
              </w:rPr>
              <w:tab/>
            </w:r>
            <w:r w:rsidRPr="002D2CD1">
              <w:rPr>
                <w:sz w:val="24"/>
              </w:rPr>
              <w:tab/>
            </w:r>
          </w:p>
          <w:p w:rsidR="006E5A9E" w:rsidRPr="002D2CD1" w:rsidRDefault="006E5A9E" w:rsidP="00074F0D">
            <w:pPr>
              <w:spacing w:before="120" w:after="120" w:line="240" w:lineRule="auto"/>
              <w:contextualSpacing/>
              <w:jc w:val="both"/>
              <w:rPr>
                <w:sz w:val="24"/>
              </w:rPr>
            </w:pPr>
            <w:r w:rsidRPr="002D2CD1">
              <w:rPr>
                <w:sz w:val="24"/>
              </w:rPr>
              <w:t>Data înregistrării______________________________________________</w:t>
            </w:r>
          </w:p>
          <w:p w:rsidR="006E5A9E" w:rsidRPr="002D2CD1" w:rsidRDefault="006E5A9E" w:rsidP="00074F0D">
            <w:pPr>
              <w:spacing w:before="120" w:after="120" w:line="240" w:lineRule="auto"/>
              <w:contextualSpacing/>
              <w:jc w:val="both"/>
              <w:rPr>
                <w:sz w:val="24"/>
              </w:rPr>
            </w:pPr>
            <w:r w:rsidRPr="002D2CD1">
              <w:rPr>
                <w:sz w:val="24"/>
              </w:rPr>
              <w:t>Numele și prenumele persoanei care înregistrează                     Semnătura</w:t>
            </w:r>
          </w:p>
          <w:p w:rsidR="006E5A9E" w:rsidRPr="002D2CD1" w:rsidRDefault="006E5A9E" w:rsidP="00074F0D">
            <w:pPr>
              <w:spacing w:before="120" w:after="120" w:line="240" w:lineRule="auto"/>
              <w:contextualSpacing/>
              <w:jc w:val="both"/>
              <w:rPr>
                <w:sz w:val="24"/>
              </w:rPr>
            </w:pPr>
            <w:r w:rsidRPr="002D2CD1">
              <w:rPr>
                <w:sz w:val="24"/>
              </w:rPr>
              <w:t>________________________</w:t>
            </w:r>
            <w:r w:rsidRPr="002D2CD1">
              <w:rPr>
                <w:sz w:val="24"/>
              </w:rPr>
              <w:tab/>
              <w:t xml:space="preserve">                                                          __________</w:t>
            </w:r>
          </w:p>
        </w:tc>
        <w:tc>
          <w:tcPr>
            <w:tcW w:w="732" w:type="pct"/>
            <w:tcBorders>
              <w:top w:val="single" w:sz="4" w:space="0" w:color="auto"/>
              <w:left w:val="single" w:sz="4" w:space="0" w:color="auto"/>
              <w:bottom w:val="single" w:sz="4" w:space="0" w:color="auto"/>
              <w:right w:val="single" w:sz="4" w:space="0" w:color="auto"/>
            </w:tcBorders>
            <w:hideMark/>
          </w:tcPr>
          <w:p w:rsidR="006E5A9E" w:rsidRPr="002D2CD1" w:rsidRDefault="006E5A9E" w:rsidP="00252A43">
            <w:pPr>
              <w:spacing w:before="120" w:after="120" w:line="240" w:lineRule="auto"/>
              <w:contextualSpacing/>
              <w:jc w:val="both"/>
              <w:rPr>
                <w:sz w:val="24"/>
              </w:rPr>
            </w:pPr>
            <w:r w:rsidRPr="002D2CD1">
              <w:rPr>
                <w:sz w:val="24"/>
              </w:rPr>
              <w:t xml:space="preserve">Semnătura Director OJFIR </w:t>
            </w:r>
          </w:p>
        </w:tc>
      </w:tr>
    </w:tbl>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Se completează de către solicitant:</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A. PREZENTARE GENERALĂ</w:t>
      </w:r>
    </w:p>
    <w:p w:rsidR="006E5A9E" w:rsidRPr="002D2CD1" w:rsidRDefault="006E5A9E" w:rsidP="006E5A9E">
      <w:pPr>
        <w:spacing w:before="120" w:after="120" w:line="240" w:lineRule="auto"/>
        <w:contextualSpacing/>
        <w:jc w:val="both"/>
        <w:rPr>
          <w:sz w:val="24"/>
        </w:rPr>
      </w:pPr>
    </w:p>
    <w:p w:rsidR="006E5A9E" w:rsidRPr="002D2CD1" w:rsidRDefault="006E5A9E" w:rsidP="00F4683B">
      <w:pPr>
        <w:tabs>
          <w:tab w:val="center" w:pos="4320"/>
          <w:tab w:val="right" w:pos="8640"/>
        </w:tabs>
        <w:spacing w:before="120" w:after="120" w:line="240" w:lineRule="auto"/>
        <w:ind w:firstLine="25"/>
        <w:jc w:val="both"/>
        <w:rPr>
          <w:sz w:val="24"/>
        </w:rPr>
      </w:pPr>
      <w:r w:rsidRPr="002D2CD1">
        <w:rPr>
          <w:sz w:val="24"/>
        </w:rPr>
        <w:t>A1. Submăsura 19.2 ”Sprijin pentru implementarea acțiunilor în cadrul strategiei de dezvoltare locală”</w:t>
      </w:r>
      <w:r w:rsidR="004F2616">
        <w:rPr>
          <w:sz w:val="24"/>
        </w:rPr>
        <w:t xml:space="preserve">, </w:t>
      </w:r>
      <w:r w:rsidR="004F2616" w:rsidRPr="004F2616">
        <w:rPr>
          <w:rFonts w:ascii="Trebuchet MS" w:eastAsia="Trebuchet MS" w:hAnsi="Trebuchet MS" w:cs="Trebuchet MS"/>
          <w:bCs/>
          <w:color w:val="002060"/>
          <w:spacing w:val="-1"/>
          <w:sz w:val="24"/>
          <w:szCs w:val="24"/>
        </w:rPr>
        <w:t>Măsura</w:t>
      </w:r>
      <w:r w:rsidR="004F2616" w:rsidRPr="004F2616">
        <w:rPr>
          <w:rFonts w:ascii="Trebuchet MS" w:eastAsia="Trebuchet MS" w:hAnsi="Trebuchet MS" w:cs="Trebuchet MS"/>
          <w:bCs/>
          <w:color w:val="002060"/>
          <w:spacing w:val="-2"/>
          <w:sz w:val="24"/>
          <w:szCs w:val="24"/>
        </w:rPr>
        <w:t xml:space="preserve"> M4/6B </w:t>
      </w:r>
      <w:r w:rsidR="004F2616" w:rsidRPr="004F2616">
        <w:rPr>
          <w:rFonts w:ascii="Trebuchet MS" w:eastAsia="Trebuchet MS" w:hAnsi="Trebuchet MS" w:cs="Trebuchet MS"/>
          <w:bCs/>
          <w:color w:val="002060"/>
          <w:spacing w:val="-1"/>
          <w:sz w:val="24"/>
          <w:szCs w:val="24"/>
        </w:rPr>
        <w:t>“</w:t>
      </w:r>
      <w:r w:rsidR="004F2616" w:rsidRPr="004F2616">
        <w:rPr>
          <w:rFonts w:ascii="Trebuchet MS" w:eastAsia="Times New Roman" w:hAnsi="Trebuchet MS"/>
          <w:color w:val="002060"/>
          <w:lang w:eastAsia="ro-RO"/>
        </w:rPr>
        <w:t>SERVICII DE BAZĂ, INCLUZIUNE SOCIALĂ ȘI REÎNNOIREA SATELOR</w:t>
      </w:r>
      <w:r w:rsidR="004F2616" w:rsidRPr="004F2616">
        <w:rPr>
          <w:rFonts w:ascii="Trebuchet MS" w:eastAsia="Trebuchet MS" w:hAnsi="Trebuchet MS" w:cs="Trebuchet MS"/>
          <w:bCs/>
          <w:color w:val="002060"/>
          <w:sz w:val="24"/>
          <w:szCs w:val="24"/>
        </w:rPr>
        <w:t>”</w:t>
      </w:r>
    </w:p>
    <w:p w:rsidR="006E5A9E" w:rsidRPr="002D2CD1" w:rsidRDefault="006E5A9E" w:rsidP="006E5A9E">
      <w:pPr>
        <w:spacing w:before="120" w:after="120" w:line="240" w:lineRule="auto"/>
        <w:contextualSpacing/>
        <w:jc w:val="both"/>
        <w:rPr>
          <w:sz w:val="24"/>
        </w:rPr>
      </w:pPr>
      <w:r w:rsidRPr="002D2CD1">
        <w:rPr>
          <w:sz w:val="24"/>
        </w:rPr>
        <w:t>A2. Denumire solicitant</w:t>
      </w:r>
      <w:r w:rsidR="009F5EDC">
        <w:rPr>
          <w:sz w:val="24"/>
        </w:rPr>
        <w:t>/ lider de proiect</w:t>
      </w:r>
    </w:p>
    <w:p w:rsidR="006E5A9E" w:rsidRPr="002D2CD1" w:rsidRDefault="006E5A9E" w:rsidP="006E5A9E">
      <w:pPr>
        <w:spacing w:before="120" w:after="120" w:line="240" w:lineRule="auto"/>
        <w:contextualSpacing/>
        <w:jc w:val="both"/>
        <w:rPr>
          <w:sz w:val="24"/>
        </w:rPr>
      </w:pPr>
      <w:r w:rsidRPr="002D2CD1">
        <w:rPr>
          <w:sz w:val="24"/>
        </w:rPr>
        <w:t>_________________________</w:t>
      </w:r>
    </w:p>
    <w:p w:rsidR="006E5A9E" w:rsidRPr="002D2CD1" w:rsidRDefault="006E5A9E" w:rsidP="006E5A9E">
      <w:pPr>
        <w:spacing w:before="120" w:after="120" w:line="240" w:lineRule="auto"/>
        <w:contextualSpacing/>
        <w:jc w:val="both"/>
        <w:rPr>
          <w:sz w:val="24"/>
        </w:rPr>
      </w:pPr>
      <w:r w:rsidRPr="002D2CD1">
        <w:rPr>
          <w:sz w:val="24"/>
        </w:rPr>
        <w:t>A3. Titlu proiect</w:t>
      </w:r>
    </w:p>
    <w:p w:rsidR="006E5A9E" w:rsidRPr="002D2CD1" w:rsidRDefault="006E5A9E" w:rsidP="006E5A9E">
      <w:pPr>
        <w:spacing w:before="120" w:after="120" w:line="240" w:lineRule="auto"/>
        <w:contextualSpacing/>
        <w:jc w:val="both"/>
        <w:rPr>
          <w:sz w:val="24"/>
        </w:rPr>
      </w:pPr>
      <w:r w:rsidRPr="002D2CD1">
        <w:rPr>
          <w:sz w:val="24"/>
        </w:rPr>
        <w:t>_________________________</w:t>
      </w:r>
    </w:p>
    <w:p w:rsidR="006E5A9E" w:rsidRPr="002D2CD1" w:rsidRDefault="006E5A9E" w:rsidP="006E5A9E">
      <w:pPr>
        <w:spacing w:before="120" w:after="120" w:line="240" w:lineRule="auto"/>
        <w:contextualSpacing/>
        <w:jc w:val="both"/>
        <w:rPr>
          <w:sz w:val="24"/>
        </w:rPr>
      </w:pPr>
      <w:r w:rsidRPr="002D2CD1">
        <w:rPr>
          <w:sz w:val="24"/>
        </w:rPr>
        <w:t>A4. Prezentarea proiectului</w:t>
      </w:r>
    </w:p>
    <w:p w:rsidR="006E5A9E" w:rsidRPr="002D2CD1" w:rsidRDefault="006E5A9E" w:rsidP="006E5A9E">
      <w:pPr>
        <w:spacing w:before="120" w:after="120" w:line="240" w:lineRule="auto"/>
        <w:contextualSpacing/>
        <w:jc w:val="both"/>
        <w:rPr>
          <w:sz w:val="24"/>
        </w:rPr>
      </w:pPr>
      <w:r w:rsidRPr="002D2CD1">
        <w:rPr>
          <w:sz w:val="24"/>
        </w:rPr>
        <w:t>4.1 Programul de finanțare, obiectivul, prioritatea și domeniul de intervenție</w:t>
      </w:r>
    </w:p>
    <w:p w:rsidR="006E5A9E" w:rsidRPr="002D2CD1" w:rsidRDefault="006E5A9E" w:rsidP="006E5A9E">
      <w:pPr>
        <w:spacing w:before="120" w:after="120" w:line="240" w:lineRule="auto"/>
        <w:contextualSpacing/>
        <w:jc w:val="both"/>
        <w:rPr>
          <w:sz w:val="24"/>
        </w:rPr>
      </w:pPr>
      <w:r w:rsidRPr="002D2CD1">
        <w:rPr>
          <w:sz w:val="24"/>
        </w:rPr>
        <w:t>Programul Național de Dezvoltare Rurală 2014 – 2020</w:t>
      </w:r>
    </w:p>
    <w:p w:rsidR="006E5A9E" w:rsidRPr="002D2CD1" w:rsidRDefault="006E5A9E" w:rsidP="006E5A9E">
      <w:pPr>
        <w:spacing w:before="120" w:after="120" w:line="240" w:lineRule="auto"/>
        <w:contextualSpacing/>
        <w:jc w:val="both"/>
        <w:rPr>
          <w:sz w:val="24"/>
        </w:rPr>
      </w:pPr>
      <w:r w:rsidRPr="002D2CD1">
        <w:rPr>
          <w:sz w:val="24"/>
        </w:rPr>
        <w:t>____________________________________________</w:t>
      </w:r>
    </w:p>
    <w:p w:rsidR="006E5A9E" w:rsidRPr="002D2CD1" w:rsidRDefault="006E5A9E" w:rsidP="006E5A9E">
      <w:pPr>
        <w:spacing w:before="120" w:after="120" w:line="240" w:lineRule="auto"/>
        <w:contextualSpacing/>
        <w:jc w:val="both"/>
        <w:rPr>
          <w:sz w:val="24"/>
        </w:rPr>
      </w:pPr>
      <w:r w:rsidRPr="002D2CD1">
        <w:rPr>
          <w:sz w:val="24"/>
        </w:rPr>
        <w:t xml:space="preserve">4.2  Obiectivul proiectului. </w:t>
      </w:r>
    </w:p>
    <w:p w:rsidR="006E5A9E" w:rsidRPr="002D2CD1" w:rsidRDefault="006E5A9E" w:rsidP="006E5A9E">
      <w:pPr>
        <w:spacing w:before="120" w:after="120" w:line="240" w:lineRule="auto"/>
        <w:contextualSpacing/>
        <w:jc w:val="both"/>
        <w:rPr>
          <w:i/>
          <w:sz w:val="24"/>
        </w:rPr>
      </w:pPr>
      <w:r w:rsidRPr="002D2CD1">
        <w:rPr>
          <w:i/>
          <w:sz w:val="24"/>
        </w:rPr>
        <w:t>Instrucțiuni de completare:</w:t>
      </w:r>
    </w:p>
    <w:p w:rsidR="006E5A9E" w:rsidRDefault="006E5A9E" w:rsidP="006E5A9E">
      <w:pPr>
        <w:pBdr>
          <w:bottom w:val="single" w:sz="12" w:space="1" w:color="auto"/>
        </w:pBdr>
        <w:spacing w:before="120" w:after="120" w:line="240" w:lineRule="auto"/>
        <w:contextualSpacing/>
        <w:jc w:val="both"/>
        <w:rPr>
          <w:i/>
          <w:sz w:val="24"/>
        </w:rPr>
      </w:pPr>
      <w:r w:rsidRPr="002D2CD1">
        <w:rPr>
          <w:i/>
          <w:sz w:val="24"/>
        </w:rPr>
        <w:t>Se va completa cu obiectivul specific al proiectului.</w:t>
      </w:r>
    </w:p>
    <w:p w:rsidR="00F4683B" w:rsidRPr="002D2CD1" w:rsidRDefault="00F4683B" w:rsidP="006E5A9E">
      <w:pPr>
        <w:pBdr>
          <w:bottom w:val="single" w:sz="12" w:space="1" w:color="auto"/>
        </w:pBdr>
        <w:spacing w:before="120" w:after="120" w:line="240" w:lineRule="auto"/>
        <w:contextualSpacing/>
        <w:jc w:val="both"/>
        <w:rPr>
          <w:i/>
          <w:sz w:val="24"/>
        </w:rPr>
      </w:pPr>
    </w:p>
    <w:p w:rsidR="00F4683B" w:rsidRDefault="00F4683B" w:rsidP="006E5A9E">
      <w:pPr>
        <w:spacing w:before="120" w:after="120" w:line="240" w:lineRule="auto"/>
        <w:contextualSpacing/>
        <w:jc w:val="both"/>
        <w:rPr>
          <w:sz w:val="24"/>
        </w:rPr>
      </w:pPr>
    </w:p>
    <w:p w:rsidR="00F4683B" w:rsidRPr="0072481A" w:rsidRDefault="0024544D" w:rsidP="00F4683B">
      <w:pPr>
        <w:pStyle w:val="FootnoteText"/>
      </w:pPr>
      <w:r>
        <w:rPr>
          <w:rStyle w:val="FootnoteReference"/>
        </w:rPr>
        <w:t>1</w:t>
      </w:r>
      <w:r w:rsidR="00F4683B">
        <w:t xml:space="preserve"> Cu excepția sprijinului pentru schimburi pe termen scurt la nivelul conducerii exploatațiilor și a pădurilor, precum și pentru vizite în exploatații și în păduri</w:t>
      </w:r>
    </w:p>
    <w:p w:rsidR="00F4683B" w:rsidRPr="0072481A" w:rsidRDefault="00F4683B" w:rsidP="00F4683B">
      <w:pPr>
        <w:pStyle w:val="FootnoteText"/>
      </w:pPr>
      <w:r>
        <w:rPr>
          <w:rStyle w:val="FootnoteReference"/>
        </w:rPr>
        <w:t>2</w:t>
      </w:r>
      <w:r>
        <w:t xml:space="preserve"> Doar în cazul proiectelor cu obiective care se încadrează în prevederile art. 35, alin. (2), lit. d) și e) </w:t>
      </w:r>
    </w:p>
    <w:p w:rsidR="00F4683B" w:rsidRDefault="00F4683B" w:rsidP="006E5A9E">
      <w:pPr>
        <w:spacing w:before="120" w:after="120" w:line="240" w:lineRule="auto"/>
        <w:contextualSpacing/>
        <w:jc w:val="both"/>
        <w:rPr>
          <w:sz w:val="24"/>
        </w:rPr>
      </w:pPr>
    </w:p>
    <w:p w:rsidR="00F4683B" w:rsidRDefault="00F4683B" w:rsidP="006E5A9E">
      <w:pPr>
        <w:spacing w:before="120" w:after="120" w:line="240" w:lineRule="auto"/>
        <w:contextualSpacing/>
        <w:jc w:val="both"/>
        <w:rPr>
          <w:sz w:val="24"/>
        </w:rPr>
      </w:pPr>
    </w:p>
    <w:p w:rsidR="00F4683B" w:rsidRDefault="00F4683B"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lastRenderedPageBreak/>
        <w:t xml:space="preserve">4.3 Oportunitatea şi necesitatea socio-economică a proiectului. </w:t>
      </w:r>
    </w:p>
    <w:p w:rsidR="006E5A9E" w:rsidRPr="002D2CD1" w:rsidRDefault="006E5A9E" w:rsidP="006E5A9E">
      <w:pPr>
        <w:spacing w:before="120" w:after="120" w:line="240" w:lineRule="auto"/>
        <w:contextualSpacing/>
        <w:jc w:val="both"/>
        <w:rPr>
          <w:i/>
          <w:sz w:val="24"/>
        </w:rPr>
      </w:pPr>
      <w:r w:rsidRPr="002D2CD1">
        <w:rPr>
          <w:i/>
          <w:sz w:val="24"/>
        </w:rPr>
        <w:t>Instrucțiuni de completare:</w:t>
      </w:r>
    </w:p>
    <w:p w:rsidR="00F4683B" w:rsidRDefault="006E5A9E" w:rsidP="006E5A9E">
      <w:pPr>
        <w:spacing w:before="120" w:after="120" w:line="240" w:lineRule="auto"/>
        <w:contextualSpacing/>
        <w:jc w:val="both"/>
        <w:rPr>
          <w:i/>
          <w:sz w:val="24"/>
        </w:rPr>
      </w:pPr>
      <w:r w:rsidRPr="002D2CD1">
        <w:rPr>
          <w:i/>
          <w:sz w:val="24"/>
        </w:rPr>
        <w:t xml:space="preserve">Se va prezenta oportunitatea realizării proiectului și necesitatea acestuia, în contextul socio-economic al teritoriului acoperit prin proiect, precum și modalitatea prin care obiectivul </w:t>
      </w:r>
    </w:p>
    <w:p w:rsidR="006E5A9E" w:rsidRPr="002D2CD1" w:rsidRDefault="006E5A9E" w:rsidP="006E5A9E">
      <w:pPr>
        <w:spacing w:before="120" w:after="120" w:line="240" w:lineRule="auto"/>
        <w:contextualSpacing/>
        <w:jc w:val="both"/>
        <w:rPr>
          <w:i/>
          <w:sz w:val="24"/>
        </w:rPr>
      </w:pPr>
      <w:r w:rsidRPr="002D2CD1">
        <w:rPr>
          <w:i/>
          <w:sz w:val="24"/>
        </w:rPr>
        <w:t>proiectului contribuie la realizarea obiectivelor Strategiei de Dezvoltare Locală a GAL</w:t>
      </w:r>
      <w:r w:rsidR="00BE388A">
        <w:rPr>
          <w:i/>
          <w:sz w:val="24"/>
        </w:rPr>
        <w:t xml:space="preserve"> SAMUS POROLISSUM</w:t>
      </w:r>
      <w:r w:rsidRPr="002D2CD1">
        <w:rPr>
          <w:i/>
          <w:sz w:val="24"/>
        </w:rPr>
        <w:t>.</w:t>
      </w:r>
      <w:r w:rsidR="00BE388A" w:rsidRPr="00BE388A">
        <w:t xml:space="preserve"> </w:t>
      </w:r>
    </w:p>
    <w:p w:rsidR="006E5A9E" w:rsidRPr="002D2CD1" w:rsidRDefault="006E5A9E" w:rsidP="006E5A9E">
      <w:pPr>
        <w:spacing w:before="120" w:after="120" w:line="240" w:lineRule="auto"/>
        <w:contextualSpacing/>
        <w:jc w:val="both"/>
        <w:rPr>
          <w:sz w:val="24"/>
        </w:rPr>
      </w:pPr>
      <w:r w:rsidRPr="002D2CD1">
        <w:rPr>
          <w:sz w:val="24"/>
        </w:rPr>
        <w:t>____________________________________________</w:t>
      </w:r>
    </w:p>
    <w:p w:rsidR="006E5A9E" w:rsidRPr="002D2CD1" w:rsidRDefault="006E5A9E" w:rsidP="006E5A9E">
      <w:pPr>
        <w:spacing w:before="120" w:after="120" w:line="240" w:lineRule="auto"/>
        <w:contextualSpacing/>
        <w:jc w:val="both"/>
        <w:rPr>
          <w:sz w:val="24"/>
        </w:rPr>
      </w:pPr>
      <w:r w:rsidRPr="002D2CD1">
        <w:rPr>
          <w:sz w:val="24"/>
        </w:rPr>
        <w:t xml:space="preserve">4.4 Prezentarea </w:t>
      </w:r>
      <w:r w:rsidRPr="002D2CD1">
        <w:rPr>
          <w:sz w:val="24"/>
          <w:szCs w:val="24"/>
        </w:rPr>
        <w:t>activităților</w:t>
      </w:r>
      <w:r w:rsidRPr="002D2CD1">
        <w:rPr>
          <w:sz w:val="24"/>
        </w:rPr>
        <w:t xml:space="preserve"> care se vor desfășura în cadrul proiectului în vederea realizării obiectivelor propuse.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3402"/>
        <w:gridCol w:w="4826"/>
      </w:tblGrid>
      <w:tr w:rsidR="006E5A9E" w:rsidRPr="006723F4" w:rsidTr="00074F0D">
        <w:tc>
          <w:tcPr>
            <w:tcW w:w="959" w:type="dxa"/>
            <w:tcBorders>
              <w:top w:val="single" w:sz="4" w:space="0" w:color="auto"/>
              <w:left w:val="single" w:sz="4" w:space="0" w:color="auto"/>
              <w:bottom w:val="single" w:sz="4" w:space="0" w:color="auto"/>
              <w:right w:val="single" w:sz="4" w:space="0" w:color="auto"/>
            </w:tcBorders>
            <w:hideMark/>
          </w:tcPr>
          <w:p w:rsidR="006E5A9E" w:rsidRPr="002D2CD1" w:rsidRDefault="006E5A9E" w:rsidP="00074F0D">
            <w:pPr>
              <w:spacing w:before="120" w:after="120" w:line="240" w:lineRule="auto"/>
              <w:contextualSpacing/>
              <w:jc w:val="both"/>
              <w:rPr>
                <w:sz w:val="24"/>
              </w:rPr>
            </w:pPr>
            <w:r w:rsidRPr="002D2CD1">
              <w:rPr>
                <w:sz w:val="24"/>
              </w:rPr>
              <w:t>Luna</w:t>
            </w:r>
          </w:p>
        </w:tc>
        <w:tc>
          <w:tcPr>
            <w:tcW w:w="3402" w:type="dxa"/>
            <w:tcBorders>
              <w:top w:val="single" w:sz="4" w:space="0" w:color="auto"/>
              <w:left w:val="single" w:sz="4" w:space="0" w:color="auto"/>
              <w:bottom w:val="single" w:sz="4" w:space="0" w:color="auto"/>
              <w:right w:val="single" w:sz="4" w:space="0" w:color="auto"/>
            </w:tcBorders>
            <w:hideMark/>
          </w:tcPr>
          <w:p w:rsidR="006E5A9E" w:rsidRPr="002D2CD1" w:rsidRDefault="006E5A9E" w:rsidP="00074F0D">
            <w:pPr>
              <w:spacing w:before="120" w:after="120" w:line="240" w:lineRule="auto"/>
              <w:contextualSpacing/>
              <w:jc w:val="both"/>
              <w:rPr>
                <w:sz w:val="24"/>
              </w:rPr>
            </w:pPr>
            <w:r w:rsidRPr="002D2CD1">
              <w:rPr>
                <w:sz w:val="24"/>
              </w:rPr>
              <w:t>Activități planificate</w:t>
            </w:r>
          </w:p>
        </w:tc>
        <w:tc>
          <w:tcPr>
            <w:tcW w:w="4826" w:type="dxa"/>
            <w:tcBorders>
              <w:top w:val="single" w:sz="4" w:space="0" w:color="auto"/>
              <w:left w:val="single" w:sz="4" w:space="0" w:color="auto"/>
              <w:bottom w:val="single" w:sz="4" w:space="0" w:color="auto"/>
              <w:right w:val="single" w:sz="4" w:space="0" w:color="auto"/>
            </w:tcBorders>
            <w:hideMark/>
          </w:tcPr>
          <w:p w:rsidR="006E5A9E" w:rsidRPr="002D2CD1" w:rsidRDefault="006E5A9E" w:rsidP="00074F0D">
            <w:pPr>
              <w:spacing w:before="120" w:after="120" w:line="240" w:lineRule="auto"/>
              <w:contextualSpacing/>
              <w:jc w:val="both"/>
              <w:rPr>
                <w:sz w:val="24"/>
              </w:rPr>
            </w:pPr>
            <w:r w:rsidRPr="002D2CD1">
              <w:rPr>
                <w:sz w:val="24"/>
              </w:rPr>
              <w:t xml:space="preserve">Modul în care activitatea conduce la atingerea obiectivului proiectului </w:t>
            </w:r>
          </w:p>
        </w:tc>
      </w:tr>
    </w:tbl>
    <w:p w:rsidR="006E5A9E" w:rsidRPr="002D2CD1" w:rsidRDefault="006E5A9E" w:rsidP="006E5A9E">
      <w:pPr>
        <w:spacing w:before="120" w:after="120" w:line="240" w:lineRule="auto"/>
        <w:contextualSpacing/>
        <w:jc w:val="both"/>
        <w:rPr>
          <w:i/>
          <w:sz w:val="24"/>
        </w:rPr>
      </w:pPr>
      <w:r w:rsidRPr="002D2CD1">
        <w:rPr>
          <w:i/>
          <w:sz w:val="24"/>
        </w:rPr>
        <w:t>Instrucțiuni de completare:</w:t>
      </w:r>
    </w:p>
    <w:p w:rsidR="006E5A9E" w:rsidRPr="002D2CD1" w:rsidRDefault="006E5A9E" w:rsidP="006E5A9E">
      <w:pPr>
        <w:spacing w:before="120" w:after="120" w:line="240" w:lineRule="auto"/>
        <w:contextualSpacing/>
        <w:jc w:val="both"/>
        <w:rPr>
          <w:i/>
          <w:sz w:val="24"/>
        </w:rPr>
      </w:pPr>
      <w:r w:rsidRPr="002D2CD1">
        <w:rPr>
          <w:i/>
          <w:sz w:val="24"/>
        </w:rPr>
        <w:t xml:space="preserve">Se va prezenta fiecare activitate, cu descrierea modului </w:t>
      </w:r>
      <w:r w:rsidRPr="002D2CD1">
        <w:rPr>
          <w:i/>
          <w:sz w:val="24"/>
          <w:szCs w:val="24"/>
        </w:rPr>
        <w:t>în</w:t>
      </w:r>
      <w:r w:rsidRPr="002D2CD1">
        <w:rPr>
          <w:i/>
          <w:sz w:val="24"/>
        </w:rPr>
        <w:t xml:space="preserve"> care activitatea respectivă </w:t>
      </w:r>
      <w:r w:rsidRPr="002D2CD1">
        <w:rPr>
          <w:i/>
          <w:sz w:val="24"/>
          <w:szCs w:val="24"/>
        </w:rPr>
        <w:t>conduce</w:t>
      </w:r>
      <w:r w:rsidRPr="002D2CD1">
        <w:rPr>
          <w:i/>
          <w:sz w:val="24"/>
        </w:rPr>
        <w:t xml:space="preserve"> la atingerea obiectivului proiectului. </w:t>
      </w:r>
    </w:p>
    <w:p w:rsidR="00252A43" w:rsidRPr="002D2CD1" w:rsidRDefault="00252A43" w:rsidP="00252A43">
      <w:pPr>
        <w:spacing w:before="120" w:after="120" w:line="240" w:lineRule="auto"/>
        <w:contextualSpacing/>
        <w:jc w:val="both"/>
        <w:rPr>
          <w:i/>
          <w:sz w:val="24"/>
        </w:rPr>
      </w:pPr>
      <w:r w:rsidRPr="002D2CD1">
        <w:rPr>
          <w:i/>
          <w:sz w:val="24"/>
        </w:rPr>
        <w:t>În cazul proiectelor ce prevăd acțiuni de formare profesională/ activităţi demonstrative/ acţiuni de informare</w:t>
      </w:r>
      <w:r>
        <w:rPr>
          <w:i/>
          <w:sz w:val="24"/>
        </w:rPr>
        <w:t xml:space="preserve"> </w:t>
      </w:r>
      <w:r w:rsidRPr="002D2CD1">
        <w:rPr>
          <w:i/>
          <w:sz w:val="24"/>
        </w:rPr>
        <w:t xml:space="preserve"> numărul minim admis de participanți/ acțiune de formare este de 10, durata unei acțiuni de formare trebuie să fie de 5 zile</w:t>
      </w:r>
      <w:r>
        <w:rPr>
          <w:i/>
          <w:sz w:val="24"/>
        </w:rPr>
        <w:t xml:space="preserve"> (40 ore)</w:t>
      </w:r>
      <w:r w:rsidRPr="002D2CD1">
        <w:rPr>
          <w:i/>
          <w:sz w:val="24"/>
        </w:rPr>
        <w:t xml:space="preserve">, iar numărul minim admis de participanți/ acțiune </w:t>
      </w:r>
      <w:r>
        <w:rPr>
          <w:i/>
          <w:sz w:val="24"/>
        </w:rPr>
        <w:t xml:space="preserve">demonstrativă/ </w:t>
      </w:r>
      <w:r w:rsidRPr="002D2CD1">
        <w:rPr>
          <w:i/>
          <w:sz w:val="24"/>
        </w:rPr>
        <w:t>de informare este de 20 și durata unei acțiuni de</w:t>
      </w:r>
      <w:r>
        <w:rPr>
          <w:i/>
          <w:sz w:val="24"/>
        </w:rPr>
        <w:t>monstrative/ de</w:t>
      </w:r>
      <w:r w:rsidRPr="002D2CD1">
        <w:rPr>
          <w:i/>
          <w:sz w:val="24"/>
        </w:rPr>
        <w:t xml:space="preserve"> informare de </w:t>
      </w:r>
      <w:r>
        <w:rPr>
          <w:i/>
          <w:sz w:val="24"/>
        </w:rPr>
        <w:t>câte 1</w:t>
      </w:r>
      <w:r w:rsidRPr="002D2CD1">
        <w:rPr>
          <w:i/>
          <w:sz w:val="24"/>
        </w:rPr>
        <w:t xml:space="preserve"> zi</w:t>
      </w:r>
      <w:r>
        <w:rPr>
          <w:i/>
          <w:sz w:val="24"/>
        </w:rPr>
        <w:t xml:space="preserve"> (8 ore)</w:t>
      </w:r>
      <w:r w:rsidRPr="002D2CD1">
        <w:rPr>
          <w:i/>
          <w:sz w:val="24"/>
        </w:rPr>
        <w:t>. Numărul maxim de participanți pe o grupă de formare profesională este de 28 de persoane, pentru pregătirea teoretică.</w:t>
      </w:r>
    </w:p>
    <w:p w:rsidR="006E5A9E" w:rsidRPr="002D2CD1" w:rsidRDefault="006E5A9E" w:rsidP="006E5A9E">
      <w:pPr>
        <w:spacing w:before="120" w:after="120" w:line="240" w:lineRule="auto"/>
        <w:contextualSpacing/>
        <w:jc w:val="both"/>
        <w:rPr>
          <w:sz w:val="24"/>
        </w:rPr>
      </w:pPr>
      <w:r w:rsidRPr="002D2CD1">
        <w:rPr>
          <w:sz w:val="24"/>
        </w:rPr>
        <w:t>____________________________________________</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 xml:space="preserve">4.5 Prezentarea resurselor umane disponibile și a expertizei acestora </w:t>
      </w:r>
    </w:p>
    <w:p w:rsidR="006E5A9E" w:rsidRPr="002D2CD1" w:rsidRDefault="006E5A9E" w:rsidP="006E5A9E">
      <w:pPr>
        <w:spacing w:before="120" w:after="120" w:line="240" w:lineRule="auto"/>
        <w:contextualSpacing/>
        <w:jc w:val="both"/>
        <w:rPr>
          <w:i/>
          <w:sz w:val="24"/>
        </w:rPr>
      </w:pPr>
      <w:r w:rsidRPr="002D2CD1">
        <w:rPr>
          <w:i/>
          <w:sz w:val="24"/>
        </w:rPr>
        <w:t>Instrucțiuni de completare:</w:t>
      </w:r>
    </w:p>
    <w:p w:rsidR="006E5A9E" w:rsidRDefault="006E5A9E" w:rsidP="006E5A9E">
      <w:pPr>
        <w:spacing w:before="120" w:after="120" w:line="240" w:lineRule="auto"/>
        <w:contextualSpacing/>
        <w:jc w:val="both"/>
        <w:rPr>
          <w:i/>
          <w:sz w:val="24"/>
        </w:rPr>
      </w:pPr>
      <w:r w:rsidRPr="002D2CD1">
        <w:rPr>
          <w:i/>
          <w:sz w:val="24"/>
        </w:rPr>
        <w:t>Se vor prezenta resursele umane de care dispune beneficiarul în vederea implementării proiectului și expertiza pe care acestea o dețin în implementarea proiectelor de dezvoltare rurală (în funcție de cerințele prezentate în anunțul de selecție publicat de GAL</w:t>
      </w:r>
      <w:r w:rsidR="00BE388A" w:rsidRPr="00BE388A">
        <w:rPr>
          <w:i/>
          <w:sz w:val="24"/>
        </w:rPr>
        <w:t xml:space="preserve"> </w:t>
      </w:r>
      <w:r w:rsidR="00BE388A">
        <w:rPr>
          <w:i/>
          <w:sz w:val="24"/>
        </w:rPr>
        <w:t>SAMUS POROLISSUM</w:t>
      </w:r>
      <w:r w:rsidRPr="002D2CD1">
        <w:rPr>
          <w:i/>
          <w:sz w:val="24"/>
        </w:rPr>
        <w:t>). În această secțiune vor fi nominalizați experții specializați în domeniile acoperite de obiectivul proiectului</w:t>
      </w:r>
      <w:r>
        <w:rPr>
          <w:i/>
          <w:sz w:val="24"/>
        </w:rPr>
        <w:t xml:space="preserve"> pentru care se vor </w:t>
      </w:r>
      <w:r w:rsidRPr="002D2CD1">
        <w:rPr>
          <w:i/>
          <w:sz w:val="24"/>
        </w:rPr>
        <w:t xml:space="preserve">atașa copii </w:t>
      </w:r>
      <w:r w:rsidRPr="002D2CD1">
        <w:rPr>
          <w:i/>
          <w:sz w:val="24"/>
          <w:szCs w:val="24"/>
        </w:rPr>
        <w:t>ale</w:t>
      </w:r>
      <w:r w:rsidRPr="002D2CD1">
        <w:rPr>
          <w:i/>
          <w:sz w:val="24"/>
        </w:rPr>
        <w:t xml:space="preserve"> documentelor care atestă expertiza experților</w:t>
      </w:r>
      <w:r>
        <w:rPr>
          <w:i/>
          <w:sz w:val="24"/>
        </w:rPr>
        <w:t>.</w:t>
      </w:r>
      <w:r w:rsidR="00252A43">
        <w:rPr>
          <w:i/>
          <w:sz w:val="24"/>
        </w:rPr>
        <w:t xml:space="preserve"> </w:t>
      </w:r>
      <w:r>
        <w:rPr>
          <w:i/>
          <w:sz w:val="24"/>
        </w:rPr>
        <w:t xml:space="preserve">De asemenea, se vor indica tipurile de </w:t>
      </w:r>
      <w:r w:rsidRPr="002D2CD1">
        <w:rPr>
          <w:i/>
          <w:sz w:val="24"/>
        </w:rPr>
        <w:t>experți în atribuțiile cărora intră activitățile de organizare</w:t>
      </w:r>
      <w:r>
        <w:rPr>
          <w:i/>
          <w:sz w:val="24"/>
        </w:rPr>
        <w:t xml:space="preserve"> și numărul acestora</w:t>
      </w:r>
      <w:r w:rsidRPr="002D2CD1">
        <w:rPr>
          <w:i/>
          <w:sz w:val="24"/>
        </w:rPr>
        <w:t xml:space="preserve">.   </w:t>
      </w:r>
    </w:p>
    <w:p w:rsidR="009F5EDC" w:rsidRPr="00BA765B" w:rsidRDefault="009F5EDC" w:rsidP="009F5EDC">
      <w:pPr>
        <w:spacing w:before="120" w:after="120" w:line="240" w:lineRule="auto"/>
        <w:contextualSpacing/>
        <w:jc w:val="both"/>
        <w:rPr>
          <w:i/>
          <w:sz w:val="24"/>
        </w:rPr>
      </w:pPr>
      <w:r w:rsidRPr="00BA765B">
        <w:rPr>
          <w:i/>
          <w:sz w:val="24"/>
        </w:rPr>
        <w:t>Cu excepția proiectelor care vizează transfer de cunoștințe și acțiuni de informare și a proiectelor care vizează servicii de consiliere, pentru care solicitanții trebuie să demo</w:t>
      </w:r>
      <w:r w:rsidRPr="000A2910">
        <w:rPr>
          <w:i/>
          <w:sz w:val="24"/>
        </w:rPr>
        <w:t>n</w:t>
      </w:r>
      <w:r w:rsidRPr="00F30F4E">
        <w:rPr>
          <w:i/>
          <w:sz w:val="24"/>
        </w:rPr>
        <w:t xml:space="preserve">streze că dispun de personal calificat, în situația în care solicitantul nu dispune de personal </w:t>
      </w:r>
      <w:r w:rsidRPr="000A2910">
        <w:rPr>
          <w:i/>
          <w:sz w:val="24"/>
        </w:rPr>
        <w:t>s</w:t>
      </w:r>
      <w:r w:rsidRPr="00F30F4E">
        <w:rPr>
          <w:i/>
          <w:sz w:val="24"/>
        </w:rPr>
        <w:t>pecializat</w:t>
      </w:r>
      <w:r w:rsidRPr="000A2910">
        <w:rPr>
          <w:i/>
          <w:sz w:val="24"/>
        </w:rPr>
        <w:t xml:space="preserve"> pentru îndeplinirea obiectivului proiectului</w:t>
      </w:r>
      <w:r w:rsidRPr="00F30F4E">
        <w:rPr>
          <w:i/>
          <w:sz w:val="24"/>
        </w:rPr>
        <w:t xml:space="preserve">, se va menționa că experții implicați în derularea proiectului vor fi asigurați </w:t>
      </w:r>
      <w:r w:rsidRPr="000A2910">
        <w:rPr>
          <w:i/>
          <w:sz w:val="24"/>
        </w:rPr>
        <w:t xml:space="preserve">parțial </w:t>
      </w:r>
      <w:r w:rsidRPr="00F30F4E">
        <w:rPr>
          <w:i/>
          <w:sz w:val="24"/>
        </w:rPr>
        <w:t xml:space="preserve">în baza unor contracte </w:t>
      </w:r>
      <w:r w:rsidRPr="000A2910">
        <w:rPr>
          <w:i/>
          <w:sz w:val="24"/>
        </w:rPr>
        <w:t xml:space="preserve">externalizate </w:t>
      </w:r>
      <w:r w:rsidRPr="00F30F4E">
        <w:rPr>
          <w:i/>
          <w:sz w:val="24"/>
        </w:rPr>
        <w:t xml:space="preserve">de prestări servicii. </w:t>
      </w:r>
      <w:r w:rsidRPr="000A2910">
        <w:rPr>
          <w:i/>
          <w:sz w:val="24"/>
        </w:rPr>
        <w:t>Se vor indica categoriile de experți care fac obiectul serviciilor externalizate, precum și</w:t>
      </w:r>
      <w:r w:rsidRPr="00F30F4E">
        <w:rPr>
          <w:i/>
          <w:sz w:val="24"/>
        </w:rPr>
        <w:t xml:space="preserve"> cerințele care trebuie îndeplinite de aceștia, corelate cu obiectivul proiectului. </w:t>
      </w:r>
      <w:r w:rsidRPr="00BA765B">
        <w:rPr>
          <w:i/>
          <w:sz w:val="24"/>
        </w:rPr>
        <w:t xml:space="preserve"> </w:t>
      </w:r>
    </w:p>
    <w:p w:rsidR="009F5EDC" w:rsidRPr="002D2CD1" w:rsidRDefault="009F5EDC" w:rsidP="006E5A9E">
      <w:pPr>
        <w:spacing w:before="120" w:after="120" w:line="240" w:lineRule="auto"/>
        <w:contextualSpacing/>
        <w:jc w:val="both"/>
        <w:rPr>
          <w:i/>
          <w:sz w:val="24"/>
        </w:rPr>
      </w:pP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 xml:space="preserve">4.6 Descrierea rezultatelor anticipate în urma implementării proiectului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93"/>
        <w:gridCol w:w="4594"/>
      </w:tblGrid>
      <w:tr w:rsidR="006E5A9E" w:rsidRPr="006723F4" w:rsidTr="00074F0D">
        <w:tc>
          <w:tcPr>
            <w:tcW w:w="4593" w:type="dxa"/>
            <w:tcBorders>
              <w:top w:val="single" w:sz="4" w:space="0" w:color="auto"/>
              <w:left w:val="single" w:sz="4" w:space="0" w:color="auto"/>
              <w:bottom w:val="single" w:sz="4" w:space="0" w:color="auto"/>
              <w:right w:val="single" w:sz="4" w:space="0" w:color="auto"/>
            </w:tcBorders>
            <w:hideMark/>
          </w:tcPr>
          <w:p w:rsidR="006E5A9E" w:rsidRPr="002D2CD1" w:rsidRDefault="006E5A9E" w:rsidP="00074F0D">
            <w:pPr>
              <w:spacing w:before="120" w:after="120" w:line="240" w:lineRule="auto"/>
              <w:contextualSpacing/>
              <w:jc w:val="both"/>
              <w:rPr>
                <w:sz w:val="24"/>
              </w:rPr>
            </w:pPr>
            <w:r w:rsidRPr="002D2CD1">
              <w:rPr>
                <w:sz w:val="24"/>
              </w:rPr>
              <w:t>Activități planificate</w:t>
            </w:r>
          </w:p>
        </w:tc>
        <w:tc>
          <w:tcPr>
            <w:tcW w:w="4594" w:type="dxa"/>
            <w:tcBorders>
              <w:top w:val="single" w:sz="4" w:space="0" w:color="auto"/>
              <w:left w:val="single" w:sz="4" w:space="0" w:color="auto"/>
              <w:bottom w:val="single" w:sz="4" w:space="0" w:color="auto"/>
              <w:right w:val="single" w:sz="4" w:space="0" w:color="auto"/>
            </w:tcBorders>
            <w:hideMark/>
          </w:tcPr>
          <w:p w:rsidR="006E5A9E" w:rsidRPr="002D2CD1" w:rsidRDefault="006E5A9E" w:rsidP="00074F0D">
            <w:pPr>
              <w:spacing w:before="120" w:after="120" w:line="240" w:lineRule="auto"/>
              <w:contextualSpacing/>
              <w:jc w:val="both"/>
              <w:rPr>
                <w:sz w:val="24"/>
              </w:rPr>
            </w:pPr>
            <w:r w:rsidRPr="002D2CD1">
              <w:rPr>
                <w:sz w:val="24"/>
              </w:rPr>
              <w:t>Rezultate planificate</w:t>
            </w:r>
          </w:p>
        </w:tc>
      </w:tr>
    </w:tbl>
    <w:p w:rsidR="006E5A9E" w:rsidRPr="002D2CD1" w:rsidRDefault="006E5A9E" w:rsidP="006E5A9E">
      <w:pPr>
        <w:spacing w:before="120" w:after="120" w:line="240" w:lineRule="auto"/>
        <w:contextualSpacing/>
        <w:jc w:val="both"/>
        <w:rPr>
          <w:i/>
          <w:sz w:val="24"/>
        </w:rPr>
      </w:pPr>
      <w:r w:rsidRPr="002D2CD1">
        <w:rPr>
          <w:i/>
          <w:sz w:val="24"/>
        </w:rPr>
        <w:t>Instrucțiuni de completare:</w:t>
      </w:r>
    </w:p>
    <w:p w:rsidR="006E5A9E" w:rsidRPr="002D2CD1" w:rsidRDefault="006E5A9E" w:rsidP="006E5A9E">
      <w:pPr>
        <w:spacing w:before="120" w:after="120" w:line="240" w:lineRule="auto"/>
        <w:contextualSpacing/>
        <w:jc w:val="both"/>
        <w:rPr>
          <w:i/>
          <w:sz w:val="24"/>
        </w:rPr>
      </w:pPr>
      <w:r w:rsidRPr="002D2CD1">
        <w:rPr>
          <w:i/>
          <w:sz w:val="24"/>
        </w:rPr>
        <w:t xml:space="preserve">Se vor specifica principalele rezultate anticipate pentru fiecare activitate prezentată mai sus. </w:t>
      </w:r>
    </w:p>
    <w:p w:rsidR="006E5A9E" w:rsidRPr="002D2CD1" w:rsidRDefault="006E5A9E" w:rsidP="006E5A9E">
      <w:pPr>
        <w:spacing w:before="120" w:after="120" w:line="240" w:lineRule="auto"/>
        <w:contextualSpacing/>
        <w:jc w:val="both"/>
        <w:rPr>
          <w:i/>
          <w:sz w:val="24"/>
        </w:rPr>
      </w:pPr>
      <w:r w:rsidRPr="002D2CD1">
        <w:rPr>
          <w:i/>
          <w:sz w:val="24"/>
        </w:rPr>
        <w:t xml:space="preserve">Pentru proiectele care vizează realizarea de studii/ monografii, se vor preciza aspectele principale care vor fi abordate în cadrul studiului/ monografiei. </w:t>
      </w:r>
    </w:p>
    <w:p w:rsidR="006E5A9E" w:rsidRPr="002D2CD1" w:rsidRDefault="006E5A9E" w:rsidP="006E5A9E">
      <w:pPr>
        <w:spacing w:before="120" w:after="120" w:line="240" w:lineRule="auto"/>
        <w:contextualSpacing/>
        <w:jc w:val="both"/>
        <w:rPr>
          <w:sz w:val="24"/>
        </w:rPr>
      </w:pPr>
      <w:r w:rsidRPr="002D2CD1">
        <w:rPr>
          <w:sz w:val="24"/>
        </w:rPr>
        <w:t xml:space="preserve">____________________________________________ </w:t>
      </w:r>
    </w:p>
    <w:p w:rsidR="006E5A9E" w:rsidRPr="002D2CD1" w:rsidRDefault="006E5A9E" w:rsidP="006E5A9E">
      <w:pPr>
        <w:spacing w:before="120" w:after="120" w:line="240" w:lineRule="auto"/>
        <w:contextualSpacing/>
        <w:jc w:val="both"/>
        <w:rPr>
          <w:sz w:val="24"/>
        </w:rPr>
      </w:pPr>
    </w:p>
    <w:p w:rsidR="006E5A9E"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 xml:space="preserve">4.7 Bugetul Indicativ </w:t>
      </w:r>
    </w:p>
    <w:p w:rsidR="006E5A9E" w:rsidRPr="002D2CD1" w:rsidRDefault="006E5A9E" w:rsidP="006E5A9E">
      <w:pPr>
        <w:spacing w:before="120" w:after="120" w:line="240" w:lineRule="auto"/>
        <w:contextualSpacing/>
        <w:jc w:val="both"/>
        <w:rPr>
          <w:i/>
          <w:sz w:val="24"/>
        </w:rPr>
      </w:pPr>
      <w:r w:rsidRPr="002D2CD1">
        <w:rPr>
          <w:i/>
          <w:sz w:val="24"/>
        </w:rPr>
        <w:t>Instrucțiuni de completare:</w:t>
      </w:r>
    </w:p>
    <w:p w:rsidR="006E5A9E" w:rsidRPr="002D2CD1" w:rsidRDefault="006E5A9E" w:rsidP="006E5A9E">
      <w:pPr>
        <w:spacing w:before="120" w:after="120" w:line="240" w:lineRule="auto"/>
        <w:contextualSpacing/>
        <w:jc w:val="both"/>
        <w:rPr>
          <w:i/>
          <w:sz w:val="24"/>
        </w:rPr>
      </w:pPr>
      <w:r w:rsidRPr="002D2CD1">
        <w:rPr>
          <w:i/>
          <w:sz w:val="24"/>
        </w:rPr>
        <w:t>Se va completa valoarea eligibilă a proiectului fără TVA, valoarea TVA și valoarea totală a proiectului, preluând informațiile din Anexa 1.</w:t>
      </w:r>
    </w:p>
    <w:p w:rsidR="006E5A9E" w:rsidRPr="002D2CD1" w:rsidRDefault="006E5A9E" w:rsidP="006E5A9E">
      <w:pPr>
        <w:spacing w:before="120" w:after="120" w:line="240" w:lineRule="auto"/>
        <w:contextualSpacing/>
        <w:jc w:val="both"/>
        <w:rPr>
          <w:sz w:val="24"/>
        </w:rPr>
      </w:pPr>
      <w:r w:rsidRPr="002D2CD1">
        <w:rPr>
          <w:sz w:val="24"/>
        </w:rPr>
        <w:t>____________________________________________</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 xml:space="preserve">4.8 Durata proiectului </w:t>
      </w:r>
    </w:p>
    <w:p w:rsidR="006E5A9E" w:rsidRPr="002D2CD1" w:rsidRDefault="006E5A9E" w:rsidP="006E5A9E">
      <w:pPr>
        <w:spacing w:before="120" w:after="120" w:line="240" w:lineRule="auto"/>
        <w:contextualSpacing/>
        <w:jc w:val="both"/>
        <w:rPr>
          <w:i/>
          <w:sz w:val="24"/>
        </w:rPr>
      </w:pPr>
      <w:r w:rsidRPr="002D2CD1">
        <w:rPr>
          <w:i/>
          <w:sz w:val="24"/>
        </w:rPr>
        <w:t>Instrucțiuni de completare:</w:t>
      </w:r>
    </w:p>
    <w:p w:rsidR="006E5A9E" w:rsidRPr="002D2CD1" w:rsidRDefault="006E5A9E" w:rsidP="006E5A9E">
      <w:pPr>
        <w:spacing w:before="120" w:after="120" w:line="240" w:lineRule="auto"/>
        <w:contextualSpacing/>
        <w:jc w:val="both"/>
        <w:rPr>
          <w:i/>
          <w:sz w:val="24"/>
        </w:rPr>
      </w:pPr>
      <w:r w:rsidRPr="002D2CD1">
        <w:rPr>
          <w:i/>
          <w:sz w:val="24"/>
        </w:rPr>
        <w:t>Se va preciza durata implementării proiectului, exprimată în luni.</w:t>
      </w:r>
    </w:p>
    <w:p w:rsidR="006E5A9E" w:rsidRPr="002D2CD1" w:rsidRDefault="006E5A9E" w:rsidP="006E5A9E">
      <w:pPr>
        <w:spacing w:before="120" w:after="120" w:line="240" w:lineRule="auto"/>
        <w:contextualSpacing/>
        <w:jc w:val="both"/>
        <w:rPr>
          <w:sz w:val="24"/>
        </w:rPr>
      </w:pPr>
      <w:r w:rsidRPr="002D2CD1">
        <w:rPr>
          <w:sz w:val="24"/>
        </w:rPr>
        <w:t>____________________________________________</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A5. Amplasamentul proiectului - Prezentarea teritoriului acoperit prin proiect.</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5.1 Localitate (Oraș/Comună/Sat) ______________________</w:t>
      </w:r>
    </w:p>
    <w:p w:rsidR="006E5A9E" w:rsidRPr="002D2CD1" w:rsidRDefault="006E5A9E" w:rsidP="006E5A9E">
      <w:pPr>
        <w:spacing w:before="120" w:after="120" w:line="240" w:lineRule="auto"/>
        <w:contextualSpacing/>
        <w:jc w:val="both"/>
        <w:rPr>
          <w:sz w:val="24"/>
        </w:rPr>
      </w:pPr>
      <w:r w:rsidRPr="002D2CD1">
        <w:rPr>
          <w:sz w:val="24"/>
        </w:rPr>
        <w:t>Județ/e____________________________________________</w:t>
      </w:r>
    </w:p>
    <w:p w:rsidR="006E5A9E" w:rsidRPr="002D2CD1" w:rsidRDefault="006E5A9E" w:rsidP="006E5A9E">
      <w:pPr>
        <w:spacing w:before="120" w:after="120" w:line="240" w:lineRule="auto"/>
        <w:contextualSpacing/>
        <w:jc w:val="both"/>
        <w:rPr>
          <w:sz w:val="24"/>
        </w:rPr>
      </w:pPr>
      <w:r w:rsidRPr="002D2CD1">
        <w:rPr>
          <w:sz w:val="24"/>
        </w:rPr>
        <w:t>Regiunea/i de dezvoltare______________________________</w:t>
      </w:r>
    </w:p>
    <w:p w:rsidR="006E5A9E" w:rsidRPr="002D2CD1" w:rsidRDefault="006E5A9E" w:rsidP="006E5A9E">
      <w:pPr>
        <w:spacing w:before="120" w:after="120" w:line="240" w:lineRule="auto"/>
        <w:contextualSpacing/>
        <w:jc w:val="both"/>
        <w:rPr>
          <w:i/>
          <w:sz w:val="24"/>
        </w:rPr>
      </w:pPr>
      <w:r w:rsidRPr="002D2CD1">
        <w:rPr>
          <w:i/>
          <w:sz w:val="24"/>
        </w:rPr>
        <w:t>Instrucțiuni de completare:</w:t>
      </w:r>
    </w:p>
    <w:p w:rsidR="006E5A9E" w:rsidRPr="002D2CD1" w:rsidRDefault="006E5A9E" w:rsidP="006E5A9E">
      <w:pPr>
        <w:numPr>
          <w:ilvl w:val="0"/>
          <w:numId w:val="1"/>
        </w:numPr>
        <w:spacing w:before="120" w:after="120" w:line="240" w:lineRule="auto"/>
        <w:ind w:left="0"/>
        <w:contextualSpacing/>
        <w:jc w:val="both"/>
        <w:rPr>
          <w:i/>
          <w:sz w:val="24"/>
        </w:rPr>
      </w:pPr>
      <w:r w:rsidRPr="002D2CD1">
        <w:rPr>
          <w:i/>
          <w:sz w:val="24"/>
        </w:rPr>
        <w:t>Se vor prezenta localitățile din teritoriul GAL</w:t>
      </w:r>
      <w:r w:rsidR="00BE388A" w:rsidRPr="00BE388A">
        <w:rPr>
          <w:i/>
          <w:sz w:val="24"/>
        </w:rPr>
        <w:t xml:space="preserve"> </w:t>
      </w:r>
      <w:r w:rsidR="00BE388A">
        <w:rPr>
          <w:i/>
          <w:sz w:val="24"/>
        </w:rPr>
        <w:t>SAMUS POROLISSUM</w:t>
      </w:r>
      <w:r w:rsidRPr="002D2CD1">
        <w:rPr>
          <w:i/>
          <w:sz w:val="24"/>
        </w:rPr>
        <w:t>, din care vor fi selectați participanții la activitățile menționate în proiect.</w:t>
      </w:r>
    </w:p>
    <w:p w:rsidR="006E5A9E" w:rsidRDefault="006E5A9E" w:rsidP="006E5A9E">
      <w:pPr>
        <w:numPr>
          <w:ilvl w:val="0"/>
          <w:numId w:val="1"/>
        </w:numPr>
        <w:spacing w:before="120" w:after="120" w:line="240" w:lineRule="auto"/>
        <w:ind w:left="0"/>
        <w:contextualSpacing/>
        <w:jc w:val="both"/>
        <w:rPr>
          <w:i/>
          <w:sz w:val="24"/>
        </w:rPr>
      </w:pPr>
      <w:r w:rsidRPr="002D2CD1">
        <w:rPr>
          <w:i/>
          <w:sz w:val="24"/>
        </w:rPr>
        <w:t>Pentru proiectele care vizează acțiuni de elaborare de studii, monografii etc., se vor prezenta localitățile de pe teritoriul GAL</w:t>
      </w:r>
      <w:r w:rsidR="00BE388A" w:rsidRPr="00BE388A">
        <w:rPr>
          <w:i/>
          <w:sz w:val="24"/>
        </w:rPr>
        <w:t xml:space="preserve"> </w:t>
      </w:r>
      <w:r w:rsidR="00BE388A">
        <w:rPr>
          <w:i/>
          <w:sz w:val="24"/>
        </w:rPr>
        <w:t>SAMUS POROLISSUM</w:t>
      </w:r>
      <w:r w:rsidRPr="002D2CD1">
        <w:rPr>
          <w:i/>
          <w:sz w:val="24"/>
        </w:rPr>
        <w:t>, care vor face obiectul studiului propus prin proiect.</w:t>
      </w:r>
    </w:p>
    <w:p w:rsidR="006E5A9E" w:rsidRPr="002D2CD1" w:rsidRDefault="006E5A9E" w:rsidP="006E5A9E">
      <w:pPr>
        <w:numPr>
          <w:ilvl w:val="0"/>
          <w:numId w:val="1"/>
        </w:numPr>
        <w:spacing w:before="120" w:after="120" w:line="240" w:lineRule="auto"/>
        <w:ind w:left="0"/>
        <w:contextualSpacing/>
        <w:jc w:val="both"/>
        <w:rPr>
          <w:i/>
          <w:sz w:val="24"/>
        </w:rPr>
      </w:pPr>
      <w:r w:rsidRPr="002D2CD1">
        <w:rPr>
          <w:i/>
          <w:sz w:val="24"/>
        </w:rPr>
        <w:t>Pentru proiectele care vizează activități de informare și promovare a unor produse care fac obiectul unei scheme de cali</w:t>
      </w:r>
      <w:r w:rsidR="00AB541B">
        <w:rPr>
          <w:i/>
          <w:sz w:val="24"/>
        </w:rPr>
        <w:t>t</w:t>
      </w:r>
      <w:r w:rsidRPr="002D2CD1">
        <w:rPr>
          <w:i/>
          <w:sz w:val="24"/>
        </w:rPr>
        <w:t>ate, se vor preciza localitățile din teritoriul GAL</w:t>
      </w:r>
      <w:r w:rsidR="00BE388A" w:rsidRPr="00BE388A">
        <w:rPr>
          <w:i/>
          <w:sz w:val="24"/>
        </w:rPr>
        <w:t xml:space="preserve"> </w:t>
      </w:r>
      <w:r w:rsidR="00BE388A">
        <w:rPr>
          <w:i/>
          <w:sz w:val="24"/>
        </w:rPr>
        <w:t>SAMUS POROLISSUM</w:t>
      </w:r>
      <w:r w:rsidRPr="002D2CD1">
        <w:rPr>
          <w:i/>
          <w:sz w:val="24"/>
        </w:rPr>
        <w:t xml:space="preserve"> din care provin produsele </w:t>
      </w:r>
      <w:r w:rsidR="005B684D">
        <w:rPr>
          <w:i/>
          <w:sz w:val="24"/>
        </w:rPr>
        <w:t>(alimentare/agricole).</w:t>
      </w:r>
    </w:p>
    <w:p w:rsidR="005B684D" w:rsidRPr="005C199F" w:rsidRDefault="005B684D" w:rsidP="005B684D">
      <w:pPr>
        <w:numPr>
          <w:ilvl w:val="0"/>
          <w:numId w:val="1"/>
        </w:numPr>
        <w:spacing w:before="120" w:after="120" w:line="240" w:lineRule="auto"/>
        <w:ind w:left="0"/>
        <w:contextualSpacing/>
        <w:jc w:val="both"/>
        <w:rPr>
          <w:i/>
          <w:sz w:val="24"/>
        </w:rPr>
      </w:pPr>
      <w:r>
        <w:rPr>
          <w:i/>
          <w:sz w:val="24"/>
        </w:rPr>
        <w:t xml:space="preserve">Pentru proiectele care vizează lanțuri scurte de aprovizionare/ piețe locale, se vor preciza localitățile din care provin membrii potențialei forme asociative. </w:t>
      </w:r>
      <w:r w:rsidRPr="002D2CD1">
        <w:rPr>
          <w:i/>
          <w:sz w:val="24"/>
        </w:rPr>
        <w:t xml:space="preserve"> </w:t>
      </w:r>
    </w:p>
    <w:p w:rsidR="006E5A9E" w:rsidRPr="002D2CD1" w:rsidRDefault="006E5A9E" w:rsidP="006E5A9E">
      <w:pPr>
        <w:spacing w:before="120" w:after="120" w:line="240" w:lineRule="auto"/>
        <w:contextualSpacing/>
        <w:jc w:val="both"/>
        <w:rPr>
          <w:sz w:val="24"/>
        </w:rPr>
      </w:pPr>
    </w:p>
    <w:p w:rsidR="00F4683B" w:rsidRDefault="00F4683B" w:rsidP="006E5A9E">
      <w:pPr>
        <w:spacing w:before="120" w:after="120" w:line="240" w:lineRule="auto"/>
        <w:jc w:val="both"/>
        <w:rPr>
          <w:sz w:val="24"/>
        </w:rPr>
      </w:pPr>
    </w:p>
    <w:p w:rsidR="006E5A9E" w:rsidRPr="002D2CD1" w:rsidRDefault="006E5A9E" w:rsidP="006E5A9E">
      <w:pPr>
        <w:spacing w:before="120" w:after="120" w:line="240" w:lineRule="auto"/>
        <w:jc w:val="both"/>
        <w:rPr>
          <w:sz w:val="24"/>
        </w:rPr>
      </w:pPr>
      <w:r w:rsidRPr="002D2CD1">
        <w:rPr>
          <w:sz w:val="24"/>
        </w:rPr>
        <w:lastRenderedPageBreak/>
        <w:t xml:space="preserve">5.2 Prezentarea locației </w:t>
      </w:r>
    </w:p>
    <w:p w:rsidR="006E5A9E" w:rsidRPr="002D2CD1" w:rsidRDefault="006E5A9E" w:rsidP="006E5A9E">
      <w:pPr>
        <w:spacing w:before="120" w:after="120" w:line="240" w:lineRule="auto"/>
        <w:contextualSpacing/>
        <w:jc w:val="both"/>
        <w:rPr>
          <w:i/>
          <w:sz w:val="24"/>
        </w:rPr>
      </w:pPr>
      <w:r w:rsidRPr="002D2CD1">
        <w:rPr>
          <w:i/>
          <w:sz w:val="24"/>
        </w:rPr>
        <w:t>Instrucțiuni de completare:</w:t>
      </w:r>
    </w:p>
    <w:p w:rsidR="006E5A9E" w:rsidRPr="002D2CD1" w:rsidRDefault="006E5A9E" w:rsidP="006E5A9E">
      <w:pPr>
        <w:spacing w:before="120" w:after="120" w:line="240" w:lineRule="auto"/>
        <w:jc w:val="both"/>
        <w:rPr>
          <w:i/>
          <w:sz w:val="24"/>
        </w:rPr>
      </w:pPr>
      <w:r w:rsidRPr="002D2CD1">
        <w:rPr>
          <w:i/>
          <w:sz w:val="24"/>
        </w:rPr>
        <w:t>Se vor descrie locația/locațiile și logistica stabilită prin proiect pentru desfășurarea activităților, cu precizarea localităților în care se vor desfășura. În funcție de cerințele privind asigurarea spațiului de desfășurare și a logisticii necesare, prevăzute în anunțul de selecție publicat de GAL</w:t>
      </w:r>
      <w:r w:rsidR="00BE388A" w:rsidRPr="00BE388A">
        <w:rPr>
          <w:i/>
          <w:sz w:val="24"/>
        </w:rPr>
        <w:t xml:space="preserve"> </w:t>
      </w:r>
      <w:r w:rsidR="00BE388A">
        <w:rPr>
          <w:i/>
          <w:sz w:val="24"/>
        </w:rPr>
        <w:t>SAMUS POROLISSUM</w:t>
      </w:r>
      <w:r w:rsidRPr="002D2CD1">
        <w:rPr>
          <w:i/>
          <w:sz w:val="24"/>
        </w:rPr>
        <w:t>, locațiile pot fi stabilite pe teritoriul GAL</w:t>
      </w:r>
      <w:r w:rsidR="00BE388A" w:rsidRPr="00BE388A">
        <w:rPr>
          <w:i/>
          <w:sz w:val="24"/>
        </w:rPr>
        <w:t xml:space="preserve"> </w:t>
      </w:r>
      <w:r w:rsidR="00BE388A">
        <w:rPr>
          <w:i/>
          <w:sz w:val="24"/>
        </w:rPr>
        <w:t>SAMUS POROLISSUM</w:t>
      </w:r>
      <w:r w:rsidRPr="002D2CD1">
        <w:rPr>
          <w:i/>
          <w:sz w:val="24"/>
        </w:rPr>
        <w:t xml:space="preserve"> și/sau în afara acestuia. Cheltuielile pot fi eligibile și pentru acțiuni realizate în afara teritoriului GAL</w:t>
      </w:r>
      <w:r w:rsidR="00BE388A" w:rsidRPr="00BE388A">
        <w:rPr>
          <w:i/>
          <w:sz w:val="24"/>
        </w:rPr>
        <w:t xml:space="preserve"> </w:t>
      </w:r>
      <w:r w:rsidR="00BE388A">
        <w:rPr>
          <w:i/>
          <w:sz w:val="24"/>
        </w:rPr>
        <w:t>SAMUS POROLISSUM</w:t>
      </w:r>
      <w:r w:rsidRPr="002D2CD1">
        <w:rPr>
          <w:i/>
          <w:sz w:val="24"/>
        </w:rPr>
        <w:t>, dacă beneficiul sprijinului se adresează teritoriului GAL</w:t>
      </w:r>
      <w:r w:rsidR="00BE388A" w:rsidRPr="00BE388A">
        <w:rPr>
          <w:i/>
          <w:sz w:val="24"/>
        </w:rPr>
        <w:t xml:space="preserve"> </w:t>
      </w:r>
      <w:r w:rsidR="00BE388A">
        <w:rPr>
          <w:i/>
          <w:sz w:val="24"/>
        </w:rPr>
        <w:t>SAMUS POROLISSUM</w:t>
      </w:r>
      <w:r w:rsidRPr="002D2CD1">
        <w:rPr>
          <w:i/>
          <w:sz w:val="24"/>
        </w:rPr>
        <w:t xml:space="preserve">. </w:t>
      </w:r>
    </w:p>
    <w:p w:rsidR="006E5A9E" w:rsidRPr="002D2CD1" w:rsidRDefault="006E5A9E" w:rsidP="006E5A9E">
      <w:pPr>
        <w:spacing w:before="120" w:after="120" w:line="240" w:lineRule="auto"/>
        <w:jc w:val="both"/>
        <w:rPr>
          <w:i/>
          <w:sz w:val="24"/>
        </w:rPr>
      </w:pPr>
      <w:r w:rsidRPr="002D2CD1">
        <w:rPr>
          <w:i/>
          <w:sz w:val="24"/>
        </w:rPr>
        <w:t xml:space="preserve">Cheltuielile aferente serviciilor de formare pot fi realizate exclusiv pe teritoriul județului/ județelor de care aparține GAL </w:t>
      </w:r>
      <w:r w:rsidR="00BE388A">
        <w:rPr>
          <w:i/>
          <w:sz w:val="24"/>
        </w:rPr>
        <w:t>SAMUS POROLISSUM</w:t>
      </w:r>
      <w:r w:rsidR="00BE388A" w:rsidRPr="002D2CD1">
        <w:rPr>
          <w:i/>
          <w:sz w:val="24"/>
        </w:rPr>
        <w:t xml:space="preserve"> </w:t>
      </w:r>
      <w:r w:rsidRPr="002D2CD1">
        <w:rPr>
          <w:i/>
          <w:sz w:val="24"/>
        </w:rPr>
        <w:t xml:space="preserve">sau în județele limitrofe acestuia/acestora.  </w:t>
      </w:r>
    </w:p>
    <w:p w:rsidR="006E5A9E" w:rsidRPr="002D2CD1" w:rsidRDefault="006E5A9E" w:rsidP="006E5A9E">
      <w:pPr>
        <w:spacing w:before="120" w:after="120" w:line="240" w:lineRule="auto"/>
        <w:contextualSpacing/>
        <w:jc w:val="both"/>
        <w:rPr>
          <w:sz w:val="24"/>
        </w:rPr>
      </w:pPr>
      <w:r w:rsidRPr="002D2CD1">
        <w:rPr>
          <w:sz w:val="24"/>
        </w:rPr>
        <w:t>______________________________</w:t>
      </w:r>
    </w:p>
    <w:p w:rsidR="006E5A9E" w:rsidRPr="002D2CD1" w:rsidRDefault="006E5A9E" w:rsidP="006E5A9E">
      <w:pPr>
        <w:spacing w:before="120" w:after="120" w:line="240" w:lineRule="auto"/>
        <w:contextualSpacing/>
        <w:jc w:val="both"/>
        <w:rPr>
          <w:sz w:val="24"/>
        </w:rPr>
      </w:pPr>
      <w:r w:rsidRPr="002D2CD1">
        <w:rPr>
          <w:sz w:val="24"/>
        </w:rPr>
        <w:t>A6. Date despre tipul de proiect și beneficiar:</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6.1 Proiect de servicii √</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6.2 Beneficiar public □</w:t>
      </w:r>
    </w:p>
    <w:p w:rsidR="006E5A9E" w:rsidRPr="002D2CD1" w:rsidRDefault="006E5A9E" w:rsidP="006E5A9E">
      <w:pPr>
        <w:spacing w:before="120" w:after="120" w:line="240" w:lineRule="auto"/>
        <w:contextualSpacing/>
        <w:jc w:val="both"/>
        <w:rPr>
          <w:sz w:val="24"/>
        </w:rPr>
      </w:pPr>
      <w:r w:rsidRPr="002D2CD1">
        <w:rPr>
          <w:sz w:val="24"/>
        </w:rPr>
        <w:t xml:space="preserve">       Beneficiar privat □</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B. INFORMAȚII PRIVIND SOLICITANTUL</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B1. Descrierea solicitantului</w:t>
      </w:r>
      <w:r w:rsidR="00FD5BB8">
        <w:rPr>
          <w:sz w:val="24"/>
        </w:rPr>
        <w:t>/ liderului de proiect</w:t>
      </w:r>
    </w:p>
    <w:p w:rsidR="006E5A9E" w:rsidRPr="002D2CD1" w:rsidRDefault="006E5A9E" w:rsidP="006E5A9E">
      <w:pPr>
        <w:spacing w:before="120" w:after="120" w:line="240" w:lineRule="auto"/>
        <w:contextualSpacing/>
        <w:jc w:val="both"/>
        <w:rPr>
          <w:sz w:val="24"/>
        </w:rPr>
      </w:pPr>
      <w:r w:rsidRPr="002D2CD1">
        <w:rPr>
          <w:sz w:val="24"/>
        </w:rPr>
        <w:t>B1.1 Data de înființare:</w:t>
      </w:r>
    </w:p>
    <w:p w:rsidR="006E5A9E" w:rsidRPr="002D2CD1" w:rsidRDefault="006E5A9E" w:rsidP="006E5A9E">
      <w:pPr>
        <w:spacing w:before="120" w:after="120" w:line="240" w:lineRule="auto"/>
        <w:contextualSpacing/>
        <w:jc w:val="both"/>
        <w:rPr>
          <w:sz w:val="24"/>
        </w:rPr>
      </w:pPr>
      <w:r w:rsidRPr="002D2CD1">
        <w:rPr>
          <w:sz w:val="24"/>
        </w:rPr>
        <w:t>Codul de înregistrare fiscală: ________________________</w:t>
      </w:r>
    </w:p>
    <w:p w:rsidR="006E5A9E" w:rsidRPr="002D2CD1" w:rsidRDefault="006E5A9E" w:rsidP="006E5A9E">
      <w:pPr>
        <w:spacing w:before="120" w:after="120" w:line="240" w:lineRule="auto"/>
        <w:contextualSpacing/>
        <w:jc w:val="both"/>
        <w:rPr>
          <w:sz w:val="24"/>
        </w:rPr>
      </w:pPr>
      <w:r w:rsidRPr="002D2CD1">
        <w:rPr>
          <w:sz w:val="24"/>
        </w:rPr>
        <w:t>Statutul juridic al solicitantului: ______________________</w:t>
      </w:r>
    </w:p>
    <w:p w:rsidR="006E5A9E" w:rsidRPr="002D2CD1" w:rsidRDefault="006E5A9E" w:rsidP="006E5A9E">
      <w:pPr>
        <w:spacing w:before="120" w:after="120" w:line="240" w:lineRule="auto"/>
        <w:contextualSpacing/>
        <w:jc w:val="both"/>
        <w:rPr>
          <w:i/>
          <w:sz w:val="24"/>
        </w:rPr>
      </w:pPr>
      <w:r w:rsidRPr="002D2CD1">
        <w:rPr>
          <w:sz w:val="24"/>
        </w:rPr>
        <w:t>Codul unic de înregistrare APIA: _____________________</w:t>
      </w:r>
      <w:r w:rsidRPr="002D2CD1">
        <w:rPr>
          <w:i/>
          <w:sz w:val="24"/>
        </w:rPr>
        <w:t>(în cazul în care beneficiarul nu are alocat un cod APIA, acesta va completa Formularul de înscriere în Registrul unic de identificare pentru solicitanții de finanțare prin măsurile Programului Național de Dezvoltare Rurală 2014- 2020)</w:t>
      </w:r>
    </w:p>
    <w:p w:rsidR="006E5A9E" w:rsidRPr="002D2CD1" w:rsidRDefault="006E5A9E" w:rsidP="006E5A9E">
      <w:pPr>
        <w:spacing w:before="120" w:after="120" w:line="240" w:lineRule="auto"/>
        <w:contextualSpacing/>
        <w:jc w:val="both"/>
        <w:rPr>
          <w:sz w:val="24"/>
        </w:rPr>
      </w:pPr>
      <w:r w:rsidRPr="002D2CD1">
        <w:rPr>
          <w:sz w:val="24"/>
        </w:rPr>
        <w:t>Anul atribuirii codului: _____________________________</w:t>
      </w:r>
    </w:p>
    <w:p w:rsidR="006E5A9E" w:rsidRPr="002D2CD1" w:rsidRDefault="006E5A9E" w:rsidP="006E5A9E">
      <w:pPr>
        <w:spacing w:before="120" w:after="120" w:line="240" w:lineRule="auto"/>
        <w:contextualSpacing/>
        <w:jc w:val="both"/>
        <w:rPr>
          <w:sz w:val="24"/>
        </w:rPr>
      </w:pPr>
      <w:r w:rsidRPr="002D2CD1">
        <w:rPr>
          <w:sz w:val="24"/>
        </w:rPr>
        <w:t>B1.2 Sediul social al solicitantului</w:t>
      </w:r>
      <w:r w:rsidR="00FD5BB8">
        <w:rPr>
          <w:sz w:val="24"/>
        </w:rPr>
        <w:t>/ liderului de proiect</w:t>
      </w:r>
    </w:p>
    <w:p w:rsidR="006E5A9E" w:rsidRPr="002D2CD1" w:rsidRDefault="006E5A9E" w:rsidP="006E5A9E">
      <w:pPr>
        <w:spacing w:before="120" w:after="120" w:line="240" w:lineRule="auto"/>
        <w:contextualSpacing/>
        <w:jc w:val="both"/>
        <w:rPr>
          <w:sz w:val="24"/>
        </w:rPr>
      </w:pPr>
      <w:r w:rsidRPr="002D2CD1">
        <w:rPr>
          <w:sz w:val="24"/>
        </w:rPr>
        <w:t>Județ: ........ Localitate: ............ Cod Poștal: ............... Strada: ................. Nr.: .......</w:t>
      </w:r>
    </w:p>
    <w:p w:rsidR="006E5A9E" w:rsidRPr="002D2CD1" w:rsidRDefault="006E5A9E" w:rsidP="006E5A9E">
      <w:pPr>
        <w:spacing w:before="120" w:after="120" w:line="240" w:lineRule="auto"/>
        <w:contextualSpacing/>
        <w:jc w:val="both"/>
        <w:rPr>
          <w:sz w:val="24"/>
        </w:rPr>
      </w:pPr>
      <w:r w:rsidRPr="002D2CD1">
        <w:rPr>
          <w:sz w:val="24"/>
        </w:rPr>
        <w:t>Bloc: ..... Scara: ...... Telefon fix/mobil: .................... Fax: ................ E-mail: .............</w:t>
      </w:r>
    </w:p>
    <w:p w:rsidR="006E5A9E" w:rsidRDefault="006E5A9E" w:rsidP="006E5A9E">
      <w:pPr>
        <w:spacing w:before="120" w:after="120" w:line="240" w:lineRule="auto"/>
        <w:contextualSpacing/>
        <w:jc w:val="both"/>
        <w:rPr>
          <w:sz w:val="24"/>
        </w:rPr>
      </w:pPr>
      <w:r w:rsidRPr="002D2CD1">
        <w:rPr>
          <w:sz w:val="24"/>
        </w:rPr>
        <w:t>B1.3 Numele și prenumele reprezentantului legal și funcția acestuia în cadrul organizației care solicită finanțare, precum și specimenul de semnătură:</w:t>
      </w:r>
    </w:p>
    <w:p w:rsidR="00347BED" w:rsidRDefault="00347BED" w:rsidP="006E5A9E">
      <w:pPr>
        <w:spacing w:before="120" w:after="120" w:line="240" w:lineRule="auto"/>
        <w:contextualSpacing/>
        <w:jc w:val="both"/>
        <w:rPr>
          <w:sz w:val="24"/>
        </w:rPr>
      </w:pPr>
    </w:p>
    <w:p w:rsidR="00347BED" w:rsidRPr="0072481A" w:rsidRDefault="0024544D" w:rsidP="00347BED">
      <w:pPr>
        <w:pStyle w:val="FootnoteText"/>
      </w:pPr>
      <w:r>
        <w:rPr>
          <w:rStyle w:val="FootnoteReference"/>
        </w:rPr>
        <w:t>3</w:t>
      </w:r>
      <w:r w:rsidR="00347BED">
        <w:t>Doar în cazul proiectelor cu obiective care se încadrează în prevederile art. 35, alin. (2), lit. d) și e)</w:t>
      </w:r>
    </w:p>
    <w:p w:rsidR="00347BED" w:rsidRPr="002D2CD1" w:rsidRDefault="00347BED"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p>
    <w:tbl>
      <w:tblPr>
        <w:tblW w:w="914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62"/>
        <w:gridCol w:w="1710"/>
        <w:gridCol w:w="1890"/>
        <w:gridCol w:w="2160"/>
        <w:gridCol w:w="1620"/>
      </w:tblGrid>
      <w:tr w:rsidR="006E5A9E" w:rsidRPr="00412201" w:rsidTr="00074F0D">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074F0D">
            <w:pPr>
              <w:spacing w:before="120" w:after="120" w:line="240" w:lineRule="auto"/>
              <w:contextualSpacing/>
              <w:jc w:val="both"/>
              <w:rPr>
                <w:sz w:val="24"/>
              </w:rPr>
            </w:pPr>
            <w:r w:rsidRPr="002D2CD1">
              <w:rPr>
                <w:sz w:val="24"/>
              </w:rPr>
              <w:t>Nume</w:t>
            </w:r>
          </w:p>
        </w:tc>
        <w:tc>
          <w:tcPr>
            <w:tcW w:w="1710"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074F0D">
            <w:pPr>
              <w:spacing w:before="120" w:after="120" w:line="240" w:lineRule="auto"/>
              <w:contextualSpacing/>
              <w:jc w:val="both"/>
              <w:rPr>
                <w:sz w:val="24"/>
              </w:rPr>
            </w:pPr>
            <w:r w:rsidRPr="002D2CD1">
              <w:rPr>
                <w:sz w:val="24"/>
              </w:rPr>
              <w:t>Prenume</w:t>
            </w:r>
          </w:p>
        </w:tc>
        <w:tc>
          <w:tcPr>
            <w:tcW w:w="1890"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074F0D">
            <w:pPr>
              <w:spacing w:before="120" w:after="120" w:line="240" w:lineRule="auto"/>
              <w:contextualSpacing/>
              <w:jc w:val="both"/>
              <w:rPr>
                <w:sz w:val="24"/>
              </w:rPr>
            </w:pPr>
            <w:r w:rsidRPr="002D2CD1">
              <w:rPr>
                <w:sz w:val="24"/>
              </w:rPr>
              <w:t>Funcție</w:t>
            </w:r>
          </w:p>
        </w:tc>
        <w:tc>
          <w:tcPr>
            <w:tcW w:w="2160"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074F0D">
            <w:pPr>
              <w:spacing w:before="120" w:after="120" w:line="240" w:lineRule="auto"/>
              <w:contextualSpacing/>
              <w:jc w:val="both"/>
              <w:rPr>
                <w:sz w:val="24"/>
              </w:rPr>
            </w:pPr>
            <w:r w:rsidRPr="002D2CD1">
              <w:rPr>
                <w:sz w:val="24"/>
              </w:rPr>
              <w:t>Reprezentant legal</w:t>
            </w:r>
          </w:p>
        </w:tc>
        <w:tc>
          <w:tcPr>
            <w:tcW w:w="1620"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074F0D">
            <w:pPr>
              <w:spacing w:before="120" w:after="120" w:line="240" w:lineRule="auto"/>
              <w:contextualSpacing/>
              <w:jc w:val="both"/>
              <w:rPr>
                <w:sz w:val="24"/>
              </w:rPr>
            </w:pPr>
            <w:r w:rsidRPr="002D2CD1">
              <w:rPr>
                <w:sz w:val="24"/>
              </w:rPr>
              <w:t>Specimen de semnătură</w:t>
            </w:r>
          </w:p>
        </w:tc>
      </w:tr>
      <w:tr w:rsidR="006E5A9E" w:rsidRPr="00412201" w:rsidTr="00074F0D">
        <w:tc>
          <w:tcPr>
            <w:tcW w:w="1762"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before="120" w:after="120" w:line="240" w:lineRule="auto"/>
              <w:contextualSpacing/>
              <w:jc w:val="both"/>
              <w:rPr>
                <w:sz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before="120" w:after="120" w:line="240" w:lineRule="auto"/>
              <w:contextualSpacing/>
              <w:jc w:val="both"/>
              <w:rPr>
                <w:sz w:val="24"/>
              </w:rPr>
            </w:pPr>
          </w:p>
        </w:tc>
        <w:tc>
          <w:tcPr>
            <w:tcW w:w="189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before="120" w:after="120" w:line="240" w:lineRule="auto"/>
              <w:contextualSpacing/>
              <w:jc w:val="both"/>
              <w:rPr>
                <w:sz w:val="24"/>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before="120" w:after="120" w:line="240" w:lineRule="auto"/>
              <w:contextualSpacing/>
              <w:jc w:val="both"/>
              <w:rPr>
                <w:sz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before="120" w:after="120" w:line="240" w:lineRule="auto"/>
              <w:contextualSpacing/>
              <w:jc w:val="both"/>
              <w:rPr>
                <w:sz w:val="24"/>
              </w:rPr>
            </w:pPr>
          </w:p>
          <w:p w:rsidR="006E5A9E" w:rsidRPr="002D2CD1" w:rsidRDefault="006E5A9E" w:rsidP="00074F0D">
            <w:pPr>
              <w:spacing w:before="120" w:after="120" w:line="240" w:lineRule="auto"/>
              <w:contextualSpacing/>
              <w:jc w:val="both"/>
              <w:rPr>
                <w:sz w:val="24"/>
              </w:rPr>
            </w:pPr>
          </w:p>
        </w:tc>
      </w:tr>
    </w:tbl>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 xml:space="preserve">B2. Informații referitoare la reprezentantul legal </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 xml:space="preserve">B2.1 Date de identitate ale reprezentantului legal </w:t>
      </w:r>
    </w:p>
    <w:p w:rsidR="006E5A9E" w:rsidRPr="002D2CD1" w:rsidRDefault="006E5A9E" w:rsidP="006E5A9E">
      <w:pPr>
        <w:spacing w:before="120" w:after="120" w:line="240" w:lineRule="auto"/>
        <w:contextualSpacing/>
        <w:jc w:val="both"/>
        <w:rPr>
          <w:sz w:val="24"/>
        </w:rPr>
      </w:pPr>
      <w:r w:rsidRPr="002D2CD1">
        <w:rPr>
          <w:sz w:val="24"/>
        </w:rPr>
        <w:t>Data nașterii_________               Cod numeric personal______________</w:t>
      </w:r>
    </w:p>
    <w:p w:rsidR="006E5A9E" w:rsidRPr="002D2CD1" w:rsidRDefault="006E5A9E" w:rsidP="006E5A9E">
      <w:pPr>
        <w:spacing w:before="120" w:after="120" w:line="240" w:lineRule="auto"/>
        <w:contextualSpacing/>
        <w:jc w:val="both"/>
        <w:rPr>
          <w:sz w:val="24"/>
        </w:rPr>
      </w:pPr>
      <w:r w:rsidRPr="002D2CD1">
        <w:rPr>
          <w:sz w:val="24"/>
        </w:rPr>
        <w:t>Act de identitate ......    Seria.....   Nr. ....     Eliberat la data de: .......      De:.........</w:t>
      </w:r>
    </w:p>
    <w:p w:rsidR="006E5A9E" w:rsidRPr="002D2CD1" w:rsidRDefault="006E5A9E" w:rsidP="006E5A9E">
      <w:pPr>
        <w:spacing w:before="120" w:after="120" w:line="240" w:lineRule="auto"/>
        <w:contextualSpacing/>
        <w:jc w:val="both"/>
        <w:rPr>
          <w:sz w:val="24"/>
        </w:rPr>
      </w:pPr>
      <w:r w:rsidRPr="002D2CD1">
        <w:rPr>
          <w:sz w:val="24"/>
        </w:rPr>
        <w:t>Valabil până la: ...............</w:t>
      </w:r>
    </w:p>
    <w:p w:rsidR="006E5A9E" w:rsidRPr="002D2CD1" w:rsidRDefault="006E5A9E" w:rsidP="006E5A9E">
      <w:pPr>
        <w:spacing w:before="120" w:after="120" w:line="240" w:lineRule="auto"/>
        <w:contextualSpacing/>
        <w:jc w:val="both"/>
        <w:rPr>
          <w:sz w:val="24"/>
        </w:rPr>
      </w:pPr>
      <w:r w:rsidRPr="002D2CD1">
        <w:rPr>
          <w:sz w:val="24"/>
        </w:rPr>
        <w:t xml:space="preserve">B2.2 Domiciliul stabil al reprezentantului legal </w:t>
      </w:r>
    </w:p>
    <w:p w:rsidR="006E5A9E" w:rsidRPr="002D2CD1" w:rsidRDefault="006E5A9E" w:rsidP="006E5A9E">
      <w:pPr>
        <w:spacing w:before="120" w:after="120" w:line="240" w:lineRule="auto"/>
        <w:contextualSpacing/>
        <w:jc w:val="both"/>
        <w:rPr>
          <w:sz w:val="24"/>
        </w:rPr>
      </w:pPr>
      <w:r w:rsidRPr="002D2CD1">
        <w:rPr>
          <w:sz w:val="24"/>
        </w:rPr>
        <w:t>Județ: ........  Localitate: ............   Cod Poștal: ...............  Strada: .................  Nr.: .......</w:t>
      </w:r>
    </w:p>
    <w:p w:rsidR="006E5A9E" w:rsidRPr="002D2CD1" w:rsidRDefault="006E5A9E" w:rsidP="006E5A9E">
      <w:pPr>
        <w:spacing w:before="120" w:after="120" w:line="240" w:lineRule="auto"/>
        <w:contextualSpacing/>
        <w:jc w:val="both"/>
        <w:rPr>
          <w:sz w:val="24"/>
        </w:rPr>
      </w:pPr>
      <w:r w:rsidRPr="002D2CD1">
        <w:rPr>
          <w:sz w:val="24"/>
        </w:rPr>
        <w:t>Bloc:.....Scara:......Telefon fix/mobil:....................Fax:................E-mail:.............</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B3. Informații privind contul pentru proiect F.E.A.D.R.</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B3.1 Denumirea Băncii/Trezoreriei................................</w:t>
      </w:r>
    </w:p>
    <w:p w:rsidR="006E5A9E" w:rsidRPr="002D2CD1" w:rsidRDefault="006E5A9E" w:rsidP="006E5A9E">
      <w:pPr>
        <w:spacing w:before="120" w:after="120" w:line="240" w:lineRule="auto"/>
        <w:contextualSpacing/>
        <w:jc w:val="both"/>
        <w:rPr>
          <w:sz w:val="24"/>
        </w:rPr>
      </w:pPr>
      <w:r w:rsidRPr="002D2CD1">
        <w:rPr>
          <w:sz w:val="24"/>
        </w:rPr>
        <w:t>Denumirea Sucursalei/Filialei:...............</w:t>
      </w:r>
    </w:p>
    <w:p w:rsidR="006E5A9E" w:rsidRPr="002D2CD1" w:rsidRDefault="006E5A9E" w:rsidP="006E5A9E">
      <w:pPr>
        <w:spacing w:before="120" w:after="120" w:line="240" w:lineRule="auto"/>
        <w:contextualSpacing/>
        <w:jc w:val="both"/>
        <w:rPr>
          <w:sz w:val="24"/>
        </w:rPr>
      </w:pPr>
      <w:r w:rsidRPr="002D2CD1">
        <w:rPr>
          <w:sz w:val="24"/>
        </w:rPr>
        <w:t>B3.2 Adresa Băncii/Trezoreriei:............................</w:t>
      </w:r>
    </w:p>
    <w:p w:rsidR="006E5A9E" w:rsidRPr="002D2CD1" w:rsidRDefault="006E5A9E" w:rsidP="006E5A9E">
      <w:pPr>
        <w:spacing w:before="120" w:after="120" w:line="240" w:lineRule="auto"/>
        <w:contextualSpacing/>
        <w:jc w:val="both"/>
        <w:rPr>
          <w:sz w:val="24"/>
        </w:rPr>
      </w:pPr>
      <w:r w:rsidRPr="002D2CD1">
        <w:rPr>
          <w:sz w:val="24"/>
        </w:rPr>
        <w:t>B3.3 Cod IBAN:..............</w:t>
      </w:r>
    </w:p>
    <w:p w:rsidR="006E5A9E" w:rsidRPr="002D2CD1" w:rsidRDefault="006E5A9E" w:rsidP="006E5A9E">
      <w:pPr>
        <w:spacing w:before="120" w:after="120" w:line="240" w:lineRule="auto"/>
        <w:contextualSpacing/>
        <w:jc w:val="both"/>
        <w:rPr>
          <w:sz w:val="24"/>
        </w:rPr>
      </w:pPr>
      <w:r w:rsidRPr="002D2CD1">
        <w:rPr>
          <w:sz w:val="24"/>
        </w:rPr>
        <w:t>B3.4 Titularul contului:...............................</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C. FINANȚĂRI NERAMBURSABILE solicitate și/sau obținute</w:t>
      </w:r>
    </w:p>
    <w:p w:rsidR="006E5A9E" w:rsidRPr="002D2CD1" w:rsidRDefault="006E5A9E" w:rsidP="006E5A9E">
      <w:pPr>
        <w:spacing w:before="120" w:after="120" w:line="240" w:lineRule="auto"/>
        <w:contextualSpacing/>
        <w:jc w:val="both"/>
        <w:rPr>
          <w:sz w:val="24"/>
        </w:rPr>
      </w:pPr>
      <w:r w:rsidRPr="002D2CD1">
        <w:rPr>
          <w:sz w:val="24"/>
        </w:rPr>
        <w:t xml:space="preserve">Solicitantul a mai obținut finanțări nerambursabile pentru același tip de servicii? </w:t>
      </w:r>
    </w:p>
    <w:p w:rsidR="006E5A9E" w:rsidRDefault="006E5A9E" w:rsidP="006E5A9E">
      <w:pPr>
        <w:spacing w:before="120" w:after="120" w:line="240" w:lineRule="auto"/>
        <w:contextualSpacing/>
        <w:jc w:val="both"/>
        <w:rPr>
          <w:sz w:val="24"/>
        </w:rPr>
      </w:pPr>
      <w:r w:rsidRPr="002D2CD1">
        <w:rPr>
          <w:sz w:val="24"/>
        </w:rPr>
        <w:t xml:space="preserve">□DA          □NU </w:t>
      </w:r>
    </w:p>
    <w:p w:rsidR="006E5A9E"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 xml:space="preserve">Dacă DA, detaliați cu datele solicitate în tabelul de mai jos: </w:t>
      </w: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78"/>
        <w:gridCol w:w="1029"/>
        <w:gridCol w:w="1963"/>
        <w:gridCol w:w="1350"/>
        <w:gridCol w:w="1440"/>
        <w:gridCol w:w="720"/>
      </w:tblGrid>
      <w:tr w:rsidR="006E5A9E" w:rsidRPr="00412201" w:rsidTr="00074F0D">
        <w:tc>
          <w:tcPr>
            <w:tcW w:w="267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5782"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074F0D">
            <w:pPr>
              <w:spacing w:after="0" w:line="240" w:lineRule="auto"/>
              <w:contextualSpacing/>
              <w:jc w:val="both"/>
              <w:rPr>
                <w:sz w:val="24"/>
              </w:rPr>
            </w:pPr>
            <w:r w:rsidRPr="002D2CD1">
              <w:rPr>
                <w:sz w:val="24"/>
              </w:rPr>
              <w:t>DA</w:t>
            </w:r>
          </w:p>
        </w:tc>
        <w:tc>
          <w:tcPr>
            <w:tcW w:w="72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074F0D">
            <w:pPr>
              <w:spacing w:after="0" w:line="240" w:lineRule="auto"/>
              <w:contextualSpacing/>
              <w:jc w:val="both"/>
              <w:rPr>
                <w:sz w:val="24"/>
              </w:rPr>
            </w:pPr>
            <w:r w:rsidRPr="002D2CD1">
              <w:rPr>
                <w:sz w:val="24"/>
              </w:rPr>
              <w:t>NU</w:t>
            </w:r>
          </w:p>
        </w:tc>
      </w:tr>
      <w:tr w:rsidR="006E5A9E" w:rsidRPr="00412201" w:rsidTr="00074F0D">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E5A9E" w:rsidRPr="002D2CD1" w:rsidRDefault="006E5A9E" w:rsidP="00074F0D">
            <w:pPr>
              <w:spacing w:after="0" w:line="240" w:lineRule="auto"/>
              <w:rPr>
                <w:sz w:val="24"/>
              </w:rPr>
            </w:pPr>
          </w:p>
        </w:tc>
        <w:tc>
          <w:tcPr>
            <w:tcW w:w="1029"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074F0D">
            <w:pPr>
              <w:spacing w:after="0" w:line="240" w:lineRule="auto"/>
              <w:contextualSpacing/>
              <w:jc w:val="both"/>
              <w:rPr>
                <w:sz w:val="24"/>
              </w:rPr>
            </w:pPr>
            <w:r w:rsidRPr="002D2CD1">
              <w:rPr>
                <w:sz w:val="24"/>
              </w:rPr>
              <w:t>Număr proiecte</w:t>
            </w:r>
          </w:p>
        </w:tc>
        <w:tc>
          <w:tcPr>
            <w:tcW w:w="1963"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074F0D">
            <w:pPr>
              <w:spacing w:after="0" w:line="240" w:lineRule="auto"/>
              <w:contextualSpacing/>
              <w:jc w:val="both"/>
              <w:rPr>
                <w:sz w:val="24"/>
              </w:rPr>
            </w:pPr>
            <w:r w:rsidRPr="002D2CD1">
              <w:rPr>
                <w:sz w:val="24"/>
              </w:rPr>
              <w:t>Titlul proiectelor și Numărul contractelor de finanțare</w:t>
            </w:r>
          </w:p>
        </w:tc>
        <w:tc>
          <w:tcPr>
            <w:tcW w:w="1350"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074F0D">
            <w:pPr>
              <w:spacing w:after="0" w:line="240" w:lineRule="auto"/>
              <w:contextualSpacing/>
              <w:jc w:val="both"/>
              <w:rPr>
                <w:sz w:val="24"/>
              </w:rPr>
            </w:pPr>
            <w:r w:rsidRPr="002D2CD1">
              <w:rPr>
                <w:sz w:val="24"/>
              </w:rPr>
              <w:t>Data finalizării</w:t>
            </w:r>
          </w:p>
        </w:tc>
        <w:tc>
          <w:tcPr>
            <w:tcW w:w="1440"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074F0D">
            <w:pPr>
              <w:spacing w:after="0" w:line="240" w:lineRule="auto"/>
              <w:contextualSpacing/>
              <w:jc w:val="both"/>
              <w:rPr>
                <w:sz w:val="24"/>
              </w:rPr>
            </w:pPr>
            <w:r w:rsidRPr="002D2CD1">
              <w:rPr>
                <w:sz w:val="24"/>
              </w:rPr>
              <w:t xml:space="preserve">Valoarea sprijinului </w:t>
            </w:r>
          </w:p>
          <w:p w:rsidR="006E5A9E" w:rsidRPr="002D2CD1" w:rsidRDefault="006E5A9E" w:rsidP="00074F0D">
            <w:pPr>
              <w:spacing w:after="0" w:line="240" w:lineRule="auto"/>
              <w:contextualSpacing/>
              <w:jc w:val="both"/>
              <w:rPr>
                <w:sz w:val="24"/>
              </w:rPr>
            </w:pPr>
            <w:r w:rsidRPr="002D2CD1">
              <w:rPr>
                <w:sz w:val="24"/>
              </w:rPr>
              <w:t>(Euro)</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E5A9E" w:rsidRPr="002D2CD1" w:rsidRDefault="006E5A9E" w:rsidP="00074F0D">
            <w:pPr>
              <w:spacing w:after="0" w:line="240" w:lineRule="auto"/>
              <w:rPr>
                <w:sz w:val="24"/>
              </w:rPr>
            </w:pPr>
          </w:p>
        </w:tc>
      </w:tr>
      <w:tr w:rsidR="006E5A9E" w:rsidRPr="00412201" w:rsidTr="00074F0D">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074F0D">
            <w:pPr>
              <w:spacing w:after="0" w:line="240" w:lineRule="auto"/>
              <w:contextualSpacing/>
              <w:jc w:val="both"/>
              <w:rPr>
                <w:sz w:val="24"/>
              </w:rPr>
            </w:pPr>
            <w:r w:rsidRPr="002D2CD1">
              <w:rPr>
                <w:sz w:val="24"/>
              </w:rPr>
              <w:t>Program național*</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r>
      <w:tr w:rsidR="006E5A9E" w:rsidRPr="00412201" w:rsidTr="00074F0D">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074F0D">
            <w:pPr>
              <w:spacing w:after="0" w:line="240" w:lineRule="auto"/>
              <w:contextualSpacing/>
              <w:jc w:val="both"/>
              <w:rPr>
                <w:sz w:val="24"/>
              </w:rPr>
            </w:pPr>
            <w:r w:rsidRPr="002D2CD1">
              <w:rPr>
                <w:sz w:val="24"/>
              </w:rPr>
              <w:t>Program național*</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r>
      <w:tr w:rsidR="006E5A9E" w:rsidRPr="00412201" w:rsidTr="00074F0D">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074F0D">
            <w:pPr>
              <w:spacing w:after="0" w:line="240" w:lineRule="auto"/>
              <w:contextualSpacing/>
              <w:jc w:val="both"/>
              <w:rPr>
                <w:sz w:val="24"/>
              </w:rPr>
            </w:pPr>
            <w:r w:rsidRPr="002D2CD1">
              <w:rPr>
                <w:sz w:val="24"/>
              </w:rPr>
              <w:t>SAPARD</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r>
      <w:tr w:rsidR="006E5A9E" w:rsidRPr="00412201" w:rsidTr="00074F0D">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074F0D">
            <w:pPr>
              <w:spacing w:after="0" w:line="240" w:lineRule="auto"/>
              <w:contextualSpacing/>
              <w:jc w:val="both"/>
              <w:rPr>
                <w:sz w:val="24"/>
              </w:rPr>
            </w:pPr>
            <w:r w:rsidRPr="002D2CD1">
              <w:rPr>
                <w:sz w:val="24"/>
              </w:rPr>
              <w:t>SAPARD</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r>
      <w:tr w:rsidR="006E5A9E" w:rsidRPr="00412201" w:rsidTr="00074F0D">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074F0D">
            <w:pPr>
              <w:spacing w:after="0" w:line="240" w:lineRule="auto"/>
              <w:contextualSpacing/>
              <w:jc w:val="both"/>
              <w:rPr>
                <w:sz w:val="24"/>
              </w:rPr>
            </w:pPr>
            <w:r w:rsidRPr="002D2CD1">
              <w:rPr>
                <w:sz w:val="24"/>
              </w:rPr>
              <w:t>FEADR 2007-2013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r>
      <w:tr w:rsidR="006E5A9E" w:rsidRPr="00412201" w:rsidTr="00074F0D">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074F0D">
            <w:pPr>
              <w:spacing w:after="0" w:line="240" w:lineRule="auto"/>
              <w:contextualSpacing/>
              <w:jc w:val="both"/>
              <w:rPr>
                <w:sz w:val="24"/>
              </w:rPr>
            </w:pPr>
            <w:r w:rsidRPr="002D2CD1">
              <w:rPr>
                <w:sz w:val="24"/>
              </w:rPr>
              <w:lastRenderedPageBreak/>
              <w:t>Alte programe europene*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r>
      <w:tr w:rsidR="006E5A9E" w:rsidRPr="00412201" w:rsidTr="00074F0D">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074F0D">
            <w:pPr>
              <w:spacing w:after="0" w:line="240" w:lineRule="auto"/>
              <w:contextualSpacing/>
              <w:jc w:val="both"/>
              <w:rPr>
                <w:sz w:val="24"/>
              </w:rPr>
            </w:pPr>
            <w:r w:rsidRPr="002D2CD1">
              <w:rPr>
                <w:sz w:val="24"/>
              </w:rPr>
              <w:t>Alte programe europene*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r>
      <w:tr w:rsidR="006E5A9E" w:rsidRPr="00412201" w:rsidTr="00074F0D">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074F0D">
            <w:pPr>
              <w:spacing w:after="0" w:line="240" w:lineRule="auto"/>
              <w:contextualSpacing/>
              <w:jc w:val="both"/>
              <w:rPr>
                <w:sz w:val="24"/>
              </w:rPr>
            </w:pPr>
            <w:r w:rsidRPr="002D2CD1">
              <w:rPr>
                <w:sz w:val="24"/>
              </w:rPr>
              <w:t>Alte programe europene*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r>
      <w:tr w:rsidR="006E5A9E" w:rsidRPr="00412201" w:rsidTr="00074F0D">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074F0D">
            <w:pPr>
              <w:spacing w:after="0" w:line="240" w:lineRule="auto"/>
              <w:contextualSpacing/>
              <w:jc w:val="both"/>
              <w:rPr>
                <w:sz w:val="24"/>
              </w:rPr>
            </w:pPr>
            <w:r w:rsidRPr="002D2CD1">
              <w:rPr>
                <w:sz w:val="24"/>
              </w:rPr>
              <w:t>Alte programe internaționale*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r>
      <w:tr w:rsidR="006E5A9E" w:rsidRPr="00412201" w:rsidTr="00074F0D">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074F0D">
            <w:pPr>
              <w:spacing w:after="0" w:line="240" w:lineRule="auto"/>
              <w:contextualSpacing/>
              <w:jc w:val="both"/>
              <w:rPr>
                <w:sz w:val="24"/>
              </w:rPr>
            </w:pPr>
            <w:r w:rsidRPr="002D2CD1">
              <w:rPr>
                <w:sz w:val="24"/>
              </w:rPr>
              <w:t>Alte programe internaționale*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r>
      <w:tr w:rsidR="006E5A9E" w:rsidRPr="00412201" w:rsidTr="00074F0D">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074F0D">
            <w:pPr>
              <w:spacing w:after="0" w:line="240" w:lineRule="auto"/>
              <w:contextualSpacing/>
              <w:jc w:val="both"/>
              <w:rPr>
                <w:sz w:val="24"/>
              </w:rPr>
            </w:pPr>
            <w:r w:rsidRPr="002D2CD1">
              <w:rPr>
                <w:sz w:val="24"/>
              </w:rPr>
              <w:t>Alte programe internaționale*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rPr>
                <w:sz w:val="24"/>
              </w:rPr>
            </w:pPr>
          </w:p>
        </w:tc>
      </w:tr>
    </w:tbl>
    <w:p w:rsidR="006E5A9E" w:rsidRPr="002D2CD1" w:rsidRDefault="006E5A9E" w:rsidP="006E5A9E">
      <w:pPr>
        <w:spacing w:before="120" w:after="120" w:line="240" w:lineRule="auto"/>
        <w:contextualSpacing/>
        <w:jc w:val="both"/>
        <w:rPr>
          <w:sz w:val="24"/>
        </w:rPr>
      </w:pPr>
      <w:r w:rsidRPr="002D2CD1">
        <w:rPr>
          <w:sz w:val="24"/>
        </w:rPr>
        <w:t>*se completează de către solicitant cu denumirea programului</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D. ANEXELE CERERII DE FINANȚARE CE VOR FI COMPLETATE DE SOLICITANT</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 xml:space="preserve">Anexa 1- Buget Indicativ și Fundamentarea bugetului pe categorii de cheltuieli eligibile, corelate cu activitățile și rezultatele proiectului; </w:t>
      </w:r>
    </w:p>
    <w:p w:rsidR="006E5A9E" w:rsidRPr="002D2CD1" w:rsidRDefault="006E5A9E" w:rsidP="006E5A9E">
      <w:pPr>
        <w:spacing w:before="120" w:after="120" w:line="240" w:lineRule="auto"/>
        <w:contextualSpacing/>
        <w:jc w:val="both"/>
        <w:rPr>
          <w:sz w:val="24"/>
        </w:rPr>
      </w:pPr>
      <w:r w:rsidRPr="002D2CD1">
        <w:rPr>
          <w:sz w:val="24"/>
        </w:rPr>
        <w:t>Anexa 2 – Declarație pe proprie răspundere a solicitantului;</w:t>
      </w:r>
    </w:p>
    <w:p w:rsidR="006E5A9E" w:rsidRPr="002D2CD1" w:rsidRDefault="006E5A9E" w:rsidP="006E5A9E">
      <w:pPr>
        <w:spacing w:before="120" w:after="120" w:line="240" w:lineRule="auto"/>
        <w:contextualSpacing/>
        <w:jc w:val="both"/>
        <w:rPr>
          <w:sz w:val="24"/>
        </w:rPr>
      </w:pPr>
      <w:r w:rsidRPr="002D2CD1">
        <w:rPr>
          <w:sz w:val="24"/>
        </w:rPr>
        <w:t>Anexa 3 – Grafic calendaristic de implementare</w:t>
      </w:r>
      <w:r w:rsidRPr="002D2CD1">
        <w:rPr>
          <w:sz w:val="24"/>
          <w:szCs w:val="24"/>
        </w:rPr>
        <w:t>.</w:t>
      </w:r>
    </w:p>
    <w:p w:rsidR="006E5A9E"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ANEXA 1</w:t>
      </w:r>
    </w:p>
    <w:p w:rsidR="006E5A9E" w:rsidRPr="002D2CD1" w:rsidRDefault="006E5A9E" w:rsidP="006E5A9E">
      <w:pPr>
        <w:spacing w:before="120" w:after="120" w:line="240" w:lineRule="auto"/>
        <w:contextualSpacing/>
        <w:jc w:val="both"/>
        <w:rPr>
          <w:sz w:val="24"/>
        </w:rPr>
      </w:pPr>
      <w:r w:rsidRPr="002D2CD1">
        <w:rPr>
          <w:sz w:val="24"/>
        </w:rPr>
        <w:t>BUGET INDICATIV</w:t>
      </w:r>
      <w:r w:rsidRPr="002D2CD1">
        <w:rPr>
          <w:sz w:val="24"/>
          <w:vertAlign w:val="superscript"/>
        </w:rPr>
        <w:footnoteReference w:id="2"/>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10"/>
        <w:gridCol w:w="1440"/>
        <w:gridCol w:w="1440"/>
        <w:gridCol w:w="1170"/>
      </w:tblGrid>
      <w:tr w:rsidR="006E5A9E" w:rsidRPr="00412201" w:rsidTr="00074F0D">
        <w:trPr>
          <w:trHeight w:val="929"/>
        </w:trPr>
        <w:tc>
          <w:tcPr>
            <w:tcW w:w="531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074F0D">
            <w:pPr>
              <w:spacing w:after="0" w:line="240" w:lineRule="auto"/>
              <w:contextualSpacing/>
              <w:jc w:val="both"/>
              <w:rPr>
                <w:b/>
                <w:sz w:val="24"/>
              </w:rPr>
            </w:pPr>
            <w:r w:rsidRPr="002D2CD1">
              <w:rPr>
                <w:b/>
                <w:sz w:val="24"/>
              </w:rPr>
              <w:t>Denumirea capitolelor de cheltuieli</w:t>
            </w:r>
          </w:p>
        </w:tc>
        <w:tc>
          <w:tcPr>
            <w:tcW w:w="144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074F0D">
            <w:pPr>
              <w:spacing w:after="0" w:line="240" w:lineRule="auto"/>
              <w:contextualSpacing/>
              <w:jc w:val="both"/>
              <w:rPr>
                <w:b/>
                <w:sz w:val="24"/>
              </w:rPr>
            </w:pPr>
            <w:r w:rsidRPr="002D2CD1">
              <w:rPr>
                <w:b/>
                <w:sz w:val="24"/>
              </w:rPr>
              <w:t>Cheltuieli</w:t>
            </w:r>
          </w:p>
          <w:p w:rsidR="006E5A9E" w:rsidRPr="002D2CD1" w:rsidRDefault="006E5A9E" w:rsidP="00074F0D">
            <w:pPr>
              <w:spacing w:after="0" w:line="240" w:lineRule="auto"/>
              <w:contextualSpacing/>
              <w:jc w:val="both"/>
              <w:rPr>
                <w:b/>
                <w:sz w:val="24"/>
              </w:rPr>
            </w:pPr>
            <w:r w:rsidRPr="002D2CD1">
              <w:rPr>
                <w:b/>
                <w:sz w:val="24"/>
              </w:rPr>
              <w:t>eligibile</w:t>
            </w:r>
          </w:p>
          <w:p w:rsidR="006E5A9E" w:rsidRPr="002D2CD1" w:rsidRDefault="006E5A9E" w:rsidP="00074F0D">
            <w:pPr>
              <w:spacing w:after="0" w:line="240" w:lineRule="auto"/>
              <w:contextualSpacing/>
              <w:jc w:val="both"/>
              <w:rPr>
                <w:b/>
                <w:sz w:val="24"/>
              </w:rPr>
            </w:pPr>
            <w:r w:rsidRPr="002D2CD1">
              <w:rPr>
                <w:b/>
                <w:sz w:val="24"/>
              </w:rPr>
              <w:t>(Euro)</w:t>
            </w:r>
          </w:p>
        </w:tc>
        <w:tc>
          <w:tcPr>
            <w:tcW w:w="144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074F0D">
            <w:pPr>
              <w:spacing w:after="0" w:line="240" w:lineRule="auto"/>
              <w:contextualSpacing/>
              <w:jc w:val="both"/>
              <w:rPr>
                <w:b/>
                <w:sz w:val="24"/>
              </w:rPr>
            </w:pPr>
            <w:r w:rsidRPr="002D2CD1">
              <w:rPr>
                <w:b/>
                <w:sz w:val="24"/>
              </w:rPr>
              <w:t>Cheltuieli neeligibile</w:t>
            </w:r>
          </w:p>
          <w:p w:rsidR="006E5A9E" w:rsidRPr="002D2CD1" w:rsidRDefault="006E5A9E" w:rsidP="00074F0D">
            <w:pPr>
              <w:spacing w:after="0" w:line="240" w:lineRule="auto"/>
              <w:contextualSpacing/>
              <w:jc w:val="both"/>
              <w:rPr>
                <w:b/>
                <w:sz w:val="24"/>
              </w:rPr>
            </w:pPr>
            <w:r w:rsidRPr="002D2CD1">
              <w:rPr>
                <w:b/>
                <w:sz w:val="24"/>
              </w:rPr>
              <w:t>(Euro)</w:t>
            </w:r>
          </w:p>
        </w:tc>
        <w:tc>
          <w:tcPr>
            <w:tcW w:w="117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074F0D">
            <w:pPr>
              <w:spacing w:after="0" w:line="240" w:lineRule="auto"/>
              <w:contextualSpacing/>
              <w:jc w:val="both"/>
              <w:rPr>
                <w:b/>
                <w:sz w:val="24"/>
              </w:rPr>
            </w:pPr>
            <w:r w:rsidRPr="002D2CD1">
              <w:rPr>
                <w:b/>
                <w:sz w:val="24"/>
              </w:rPr>
              <w:t>Total</w:t>
            </w:r>
          </w:p>
          <w:p w:rsidR="006E5A9E" w:rsidRPr="002D2CD1" w:rsidRDefault="006E5A9E" w:rsidP="00074F0D">
            <w:pPr>
              <w:spacing w:after="0" w:line="240" w:lineRule="auto"/>
              <w:contextualSpacing/>
              <w:jc w:val="both"/>
              <w:rPr>
                <w:b/>
                <w:sz w:val="24"/>
              </w:rPr>
            </w:pPr>
            <w:r w:rsidRPr="002D2CD1">
              <w:rPr>
                <w:b/>
                <w:sz w:val="24"/>
              </w:rPr>
              <w:t>(Euro)</w:t>
            </w:r>
          </w:p>
        </w:tc>
      </w:tr>
      <w:tr w:rsidR="006E5A9E" w:rsidRPr="00412201" w:rsidTr="00074F0D">
        <w:trPr>
          <w:trHeight w:val="430"/>
        </w:trPr>
        <w:tc>
          <w:tcPr>
            <w:tcW w:w="531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074F0D">
            <w:pPr>
              <w:spacing w:after="0" w:line="240" w:lineRule="auto"/>
              <w:contextualSpacing/>
              <w:jc w:val="both"/>
              <w:rPr>
                <w:sz w:val="24"/>
              </w:rPr>
            </w:pPr>
            <w:r w:rsidRPr="002D2CD1">
              <w:rPr>
                <w:sz w:val="24"/>
              </w:rPr>
              <w:t xml:space="preserve">CAP. I CHELTUIELI CU PERSONALUL </w:t>
            </w: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r>
      <w:tr w:rsidR="006E5A9E" w:rsidRPr="00412201" w:rsidTr="00074F0D">
        <w:trPr>
          <w:trHeight w:val="422"/>
        </w:trPr>
        <w:tc>
          <w:tcPr>
            <w:tcW w:w="531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074F0D">
            <w:pPr>
              <w:spacing w:after="0" w:line="240" w:lineRule="auto"/>
              <w:contextualSpacing/>
              <w:jc w:val="both"/>
              <w:rPr>
                <w:sz w:val="24"/>
              </w:rPr>
            </w:pPr>
            <w:r w:rsidRPr="002D2CD1">
              <w:rPr>
                <w:sz w:val="24"/>
              </w:rPr>
              <w:t>CAP. II CHELTUIELILE PENTRU DERULAREA PROIECTULUI</w:t>
            </w: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r>
      <w:tr w:rsidR="006E5A9E" w:rsidRPr="00412201" w:rsidTr="00074F0D">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074F0D">
            <w:pPr>
              <w:spacing w:after="0" w:line="240" w:lineRule="auto"/>
              <w:contextualSpacing/>
              <w:jc w:val="both"/>
              <w:rPr>
                <w:sz w:val="24"/>
              </w:rPr>
            </w:pPr>
            <w:r w:rsidRPr="002D2CD1">
              <w:rPr>
                <w:sz w:val="24"/>
              </w:rPr>
              <w:t>TOTAL Valoare eligibilă proiect (fără TVA)</w:t>
            </w: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r>
      <w:tr w:rsidR="006E5A9E" w:rsidRPr="00412201" w:rsidTr="00074F0D">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074F0D">
            <w:pPr>
              <w:spacing w:after="0" w:line="240" w:lineRule="auto"/>
              <w:contextualSpacing/>
              <w:jc w:val="both"/>
              <w:rPr>
                <w:sz w:val="24"/>
              </w:rPr>
            </w:pPr>
            <w:r w:rsidRPr="002D2CD1">
              <w:rPr>
                <w:sz w:val="24"/>
              </w:rPr>
              <w:t>Valoare TVA</w:t>
            </w: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r>
      <w:tr w:rsidR="006E5A9E" w:rsidRPr="00412201" w:rsidTr="00074F0D">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074F0D">
            <w:pPr>
              <w:spacing w:after="0" w:line="240" w:lineRule="auto"/>
              <w:contextualSpacing/>
              <w:jc w:val="both"/>
              <w:rPr>
                <w:sz w:val="24"/>
              </w:rPr>
            </w:pPr>
            <w:r w:rsidRPr="002D2CD1">
              <w:rPr>
                <w:sz w:val="24"/>
              </w:rPr>
              <w:t>TOTAL valoare proiect, inclusiv TVA</w:t>
            </w:r>
          </w:p>
        </w:tc>
        <w:tc>
          <w:tcPr>
            <w:tcW w:w="4050" w:type="dxa"/>
            <w:gridSpan w:val="3"/>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r>
      <w:tr w:rsidR="006E5A9E" w:rsidRPr="00412201" w:rsidTr="00074F0D">
        <w:trPr>
          <w:trHeight w:val="414"/>
        </w:trPr>
        <w:tc>
          <w:tcPr>
            <w:tcW w:w="9360" w:type="dxa"/>
            <w:gridSpan w:val="4"/>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074F0D">
            <w:pPr>
              <w:spacing w:after="0" w:line="240" w:lineRule="auto"/>
              <w:contextualSpacing/>
              <w:jc w:val="both"/>
              <w:rPr>
                <w:b/>
                <w:sz w:val="24"/>
              </w:rPr>
            </w:pPr>
            <w:r w:rsidRPr="002D2CD1">
              <w:rPr>
                <w:b/>
                <w:sz w:val="24"/>
              </w:rPr>
              <w:t>PLANUL FINANCIAR</w:t>
            </w:r>
          </w:p>
        </w:tc>
      </w:tr>
      <w:tr w:rsidR="006E5A9E" w:rsidRPr="00412201" w:rsidTr="00074F0D">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074F0D">
            <w:pPr>
              <w:spacing w:after="0" w:line="240" w:lineRule="auto"/>
              <w:contextualSpacing/>
              <w:jc w:val="both"/>
              <w:rPr>
                <w:sz w:val="24"/>
              </w:rPr>
            </w:pPr>
            <w:r w:rsidRPr="002D2CD1">
              <w:rPr>
                <w:sz w:val="24"/>
              </w:rPr>
              <w:lastRenderedPageBreak/>
              <w:t>Ajutor public nerambursabil (contribuție UE și cofinanțare națională)</w:t>
            </w: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r>
      <w:tr w:rsidR="006E5A9E" w:rsidRPr="00412201" w:rsidTr="00074F0D">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074F0D">
            <w:pPr>
              <w:spacing w:after="0" w:line="240" w:lineRule="auto"/>
              <w:contextualSpacing/>
              <w:jc w:val="both"/>
              <w:rPr>
                <w:sz w:val="24"/>
              </w:rPr>
            </w:pPr>
            <w:r w:rsidRPr="002D2CD1">
              <w:rPr>
                <w:sz w:val="24"/>
              </w:rPr>
              <w:t>Cofinanțare privată din care:</w:t>
            </w: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r>
      <w:tr w:rsidR="006E5A9E" w:rsidRPr="00412201" w:rsidTr="00074F0D">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074F0D">
            <w:pPr>
              <w:spacing w:after="0" w:line="240" w:lineRule="auto"/>
              <w:contextualSpacing/>
              <w:jc w:val="both"/>
              <w:rPr>
                <w:sz w:val="24"/>
              </w:rPr>
            </w:pPr>
            <w:r w:rsidRPr="002D2CD1">
              <w:rPr>
                <w:sz w:val="24"/>
              </w:rPr>
              <w:t>-autofinanțare</w:t>
            </w: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r>
      <w:tr w:rsidR="006E5A9E" w:rsidRPr="00412201" w:rsidTr="00074F0D">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074F0D">
            <w:pPr>
              <w:spacing w:after="0" w:line="240" w:lineRule="auto"/>
              <w:contextualSpacing/>
              <w:jc w:val="both"/>
              <w:rPr>
                <w:sz w:val="24"/>
              </w:rPr>
            </w:pPr>
            <w:r w:rsidRPr="002D2CD1">
              <w:rPr>
                <w:sz w:val="24"/>
              </w:rPr>
              <w:t>-împrumuturi</w:t>
            </w: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r>
      <w:tr w:rsidR="006E5A9E" w:rsidRPr="00412201" w:rsidTr="00074F0D">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074F0D">
            <w:pPr>
              <w:spacing w:after="0" w:line="240" w:lineRule="auto"/>
              <w:contextualSpacing/>
              <w:jc w:val="both"/>
              <w:rPr>
                <w:sz w:val="24"/>
              </w:rPr>
            </w:pPr>
            <w:r w:rsidRPr="002D2CD1">
              <w:rPr>
                <w:sz w:val="24"/>
              </w:rPr>
              <w:t>Total proiect</w:t>
            </w: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r>
      <w:tr w:rsidR="006E5A9E" w:rsidRPr="00412201" w:rsidTr="00074F0D">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6E5A9E" w:rsidRPr="002D2CD1" w:rsidRDefault="006E5A9E" w:rsidP="00074F0D">
            <w:pPr>
              <w:spacing w:after="0" w:line="240" w:lineRule="auto"/>
              <w:contextualSpacing/>
              <w:jc w:val="both"/>
              <w:rPr>
                <w:sz w:val="24"/>
              </w:rPr>
            </w:pPr>
            <w:r w:rsidRPr="002D2CD1">
              <w:rPr>
                <w:sz w:val="24"/>
              </w:rPr>
              <w:t>Procent contribuție publică</w:t>
            </w: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center"/>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6E5A9E" w:rsidRPr="002D2CD1" w:rsidRDefault="006E5A9E" w:rsidP="00074F0D">
            <w:pPr>
              <w:spacing w:after="0" w:line="240" w:lineRule="auto"/>
              <w:contextualSpacing/>
              <w:jc w:val="both"/>
              <w:rPr>
                <w:sz w:val="24"/>
              </w:rPr>
            </w:pPr>
          </w:p>
        </w:tc>
      </w:tr>
    </w:tbl>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 xml:space="preserve">Cursul de schimb EURO - RON utilizat la Contractul de finanţare este cursul euro-leu stabilit de către Banca Central Europeană, publicat pe pagina web </w:t>
      </w:r>
      <w:hyperlink r:id="rId8" w:history="1">
        <w:r w:rsidRPr="002D2CD1">
          <w:rPr>
            <w:rStyle w:val="Hyperlink"/>
          </w:rPr>
          <w:t>http://www.ecb.int/index.html</w:t>
        </w:r>
      </w:hyperlink>
      <w:r w:rsidRPr="002D2CD1">
        <w:rPr>
          <w:sz w:val="24"/>
        </w:rPr>
        <w:t xml:space="preserve">, valabil la data de 01 ianuarie a anului în cursul căruia este luată decizia de acordare a ajutorului financiar nerambursabil, respectiv anul încheierii Contractului de finanțare. </w:t>
      </w:r>
    </w:p>
    <w:p w:rsidR="006E5A9E" w:rsidRPr="002D2CD1" w:rsidRDefault="006E5A9E" w:rsidP="006E5A9E">
      <w:pPr>
        <w:spacing w:before="120" w:after="120" w:line="240" w:lineRule="auto"/>
        <w:contextualSpacing/>
        <w:jc w:val="both"/>
        <w:rPr>
          <w:sz w:val="24"/>
        </w:rPr>
      </w:pPr>
      <w:r w:rsidRPr="002D2CD1">
        <w:rPr>
          <w:sz w:val="24"/>
        </w:rPr>
        <w:t xml:space="preserve">Cheltuielile eligibile: </w:t>
      </w:r>
    </w:p>
    <w:p w:rsidR="006E5A9E" w:rsidRPr="002D2CD1" w:rsidRDefault="006E5A9E" w:rsidP="006E5A9E">
      <w:pPr>
        <w:spacing w:before="120" w:after="120" w:line="240" w:lineRule="auto"/>
        <w:contextualSpacing/>
        <w:jc w:val="both"/>
        <w:rPr>
          <w:b/>
          <w:sz w:val="24"/>
        </w:rPr>
      </w:pPr>
      <w:r w:rsidRPr="002D2CD1">
        <w:rPr>
          <w:b/>
          <w:sz w:val="24"/>
        </w:rPr>
        <w:t xml:space="preserve">Pentru Cap I: </w:t>
      </w:r>
    </w:p>
    <w:p w:rsidR="006E5A9E" w:rsidRDefault="006E5A9E" w:rsidP="006E5A9E">
      <w:pPr>
        <w:numPr>
          <w:ilvl w:val="0"/>
          <w:numId w:val="2"/>
        </w:numPr>
        <w:spacing w:before="120" w:after="120" w:line="240" w:lineRule="auto"/>
        <w:ind w:left="360"/>
        <w:contextualSpacing/>
        <w:jc w:val="both"/>
        <w:rPr>
          <w:sz w:val="24"/>
        </w:rPr>
      </w:pPr>
      <w:r w:rsidRPr="002D2CD1">
        <w:rPr>
          <w:sz w:val="24"/>
        </w:rPr>
        <w:t>cheltuieli cu salariile și onorariile experților implicați în organizarea ș</w:t>
      </w:r>
      <w:r w:rsidR="00C23200">
        <w:rPr>
          <w:sz w:val="24"/>
        </w:rPr>
        <w:t>i realizarea proiectului (experți cheie, manager de proiect ș</w:t>
      </w:r>
      <w:r w:rsidRPr="002D2CD1">
        <w:rPr>
          <w:sz w:val="24"/>
        </w:rPr>
        <w:t>i alte categorii de  personal). Experții cheie sunt definiți ca experți care desfășoară activitatea direct legată de atingerea obiectivelor proiectului. De exemplu, în cazul unui proiect de formare profesională, experții cheie sunt experții formatori.Aceste cheltuieli vor fi decontate experților, de către beneficiar, prin documentele de plată (ordin de plată), în baza contractelor încheiate cu aceștia, conform legislației în vigoare;</w:t>
      </w:r>
    </w:p>
    <w:p w:rsidR="00074F0D" w:rsidRDefault="00074F0D" w:rsidP="00074F0D">
      <w:pPr>
        <w:numPr>
          <w:ilvl w:val="0"/>
          <w:numId w:val="2"/>
        </w:numPr>
        <w:spacing w:before="120" w:after="120" w:line="240" w:lineRule="auto"/>
        <w:ind w:left="360"/>
        <w:contextualSpacing/>
        <w:jc w:val="both"/>
        <w:rPr>
          <w:sz w:val="24"/>
        </w:rPr>
      </w:pPr>
      <w:r w:rsidRPr="002D2CD1">
        <w:rPr>
          <w:sz w:val="24"/>
        </w:rPr>
        <w:t xml:space="preserve">cheltuieli privind transportul </w:t>
      </w:r>
      <w:r>
        <w:rPr>
          <w:sz w:val="24"/>
        </w:rPr>
        <w:t>experților</w:t>
      </w:r>
      <w:r w:rsidRPr="002D2CD1">
        <w:rPr>
          <w:sz w:val="24"/>
        </w:rPr>
        <w:t xml:space="preserve"> la acțiunile proiectului</w:t>
      </w:r>
      <w:r>
        <w:rPr>
          <w:sz w:val="24"/>
        </w:rPr>
        <w:t>;</w:t>
      </w:r>
    </w:p>
    <w:p w:rsidR="00074F0D" w:rsidRDefault="00074F0D" w:rsidP="00074F0D">
      <w:pPr>
        <w:numPr>
          <w:ilvl w:val="0"/>
          <w:numId w:val="2"/>
        </w:numPr>
        <w:spacing w:before="120" w:after="120" w:line="240" w:lineRule="auto"/>
        <w:ind w:left="360"/>
        <w:contextualSpacing/>
        <w:jc w:val="both"/>
        <w:rPr>
          <w:sz w:val="24"/>
        </w:rPr>
      </w:pPr>
      <w:r w:rsidRPr="002D2CD1">
        <w:rPr>
          <w:sz w:val="24"/>
        </w:rPr>
        <w:t xml:space="preserve">cheltuieli privind </w:t>
      </w:r>
      <w:r>
        <w:rPr>
          <w:sz w:val="24"/>
        </w:rPr>
        <w:t>cazarea</w:t>
      </w:r>
      <w:r w:rsidRPr="002D2CD1">
        <w:rPr>
          <w:sz w:val="24"/>
        </w:rPr>
        <w:t xml:space="preserve"> </w:t>
      </w:r>
      <w:r>
        <w:rPr>
          <w:sz w:val="24"/>
        </w:rPr>
        <w:t>experților</w:t>
      </w:r>
      <w:r w:rsidRPr="002D2CD1">
        <w:rPr>
          <w:sz w:val="24"/>
        </w:rPr>
        <w:t xml:space="preserve"> la acțiunile proiectului</w:t>
      </w:r>
      <w:r>
        <w:rPr>
          <w:sz w:val="24"/>
        </w:rPr>
        <w:t>;</w:t>
      </w:r>
    </w:p>
    <w:p w:rsidR="00074F0D" w:rsidRDefault="00074F0D" w:rsidP="00074F0D">
      <w:pPr>
        <w:numPr>
          <w:ilvl w:val="0"/>
          <w:numId w:val="2"/>
        </w:numPr>
        <w:spacing w:before="120" w:after="120" w:line="240" w:lineRule="auto"/>
        <w:ind w:left="360"/>
        <w:contextualSpacing/>
        <w:jc w:val="both"/>
        <w:rPr>
          <w:sz w:val="24"/>
        </w:rPr>
      </w:pPr>
      <w:r w:rsidRPr="002D2CD1">
        <w:rPr>
          <w:sz w:val="24"/>
        </w:rPr>
        <w:t xml:space="preserve">cheltuieli privind </w:t>
      </w:r>
      <w:r>
        <w:rPr>
          <w:sz w:val="24"/>
        </w:rPr>
        <w:t>masa/ diurna</w:t>
      </w:r>
      <w:r>
        <w:rPr>
          <w:rStyle w:val="FootnoteReference"/>
          <w:sz w:val="24"/>
        </w:rPr>
        <w:footnoteReference w:id="3"/>
      </w:r>
      <w:r w:rsidRPr="002D2CD1">
        <w:rPr>
          <w:sz w:val="24"/>
        </w:rPr>
        <w:t xml:space="preserve"> </w:t>
      </w:r>
      <w:r>
        <w:rPr>
          <w:sz w:val="24"/>
        </w:rPr>
        <w:t>experților</w:t>
      </w:r>
      <w:r w:rsidRPr="002D2CD1">
        <w:rPr>
          <w:sz w:val="24"/>
        </w:rPr>
        <w:t xml:space="preserve"> la acțiunile proiectului</w:t>
      </w:r>
      <w:r>
        <w:rPr>
          <w:sz w:val="24"/>
        </w:rPr>
        <w:t>.</w:t>
      </w:r>
    </w:p>
    <w:p w:rsidR="006E5A9E" w:rsidRPr="00347BED" w:rsidRDefault="00074F0D" w:rsidP="00347BED">
      <w:pPr>
        <w:pStyle w:val="ListParagraph"/>
        <w:numPr>
          <w:ilvl w:val="0"/>
          <w:numId w:val="2"/>
        </w:numPr>
        <w:spacing w:before="120" w:after="120" w:line="240" w:lineRule="auto"/>
        <w:jc w:val="both"/>
        <w:rPr>
          <w:sz w:val="24"/>
        </w:rPr>
      </w:pPr>
      <w:r w:rsidRPr="00074F0D">
        <w:rPr>
          <w:sz w:val="24"/>
          <w:szCs w:val="24"/>
        </w:rPr>
        <w:t>Cheltuielile cu transportul, cazarea și masa/diurna sunt eligibile strict pe durata de desfășurare a acțiunilor proiectului la care participă experții.</w:t>
      </w:r>
    </w:p>
    <w:p w:rsidR="006E5A9E" w:rsidRPr="002D2CD1" w:rsidRDefault="006E5A9E" w:rsidP="006E5A9E">
      <w:pPr>
        <w:spacing w:before="120" w:after="120" w:line="240" w:lineRule="auto"/>
        <w:contextualSpacing/>
        <w:jc w:val="both"/>
        <w:rPr>
          <w:sz w:val="24"/>
        </w:rPr>
      </w:pPr>
      <w:r>
        <w:rPr>
          <w:sz w:val="24"/>
          <w:szCs w:val="24"/>
        </w:rPr>
        <w:t>Există două</w:t>
      </w:r>
      <w:r w:rsidRPr="002D2CD1">
        <w:rPr>
          <w:sz w:val="24"/>
        </w:rPr>
        <w:t xml:space="preserve"> variante posibile pentru asigurarea personalului implicat în proiect:</w:t>
      </w:r>
    </w:p>
    <w:p w:rsidR="00347BED" w:rsidRPr="00347BED" w:rsidRDefault="006E5A9E" w:rsidP="00347BED">
      <w:pPr>
        <w:numPr>
          <w:ilvl w:val="0"/>
          <w:numId w:val="12"/>
        </w:numPr>
        <w:spacing w:before="120" w:after="120" w:line="240" w:lineRule="auto"/>
        <w:ind w:left="360" w:hanging="360"/>
        <w:contextualSpacing/>
        <w:jc w:val="both"/>
        <w:rPr>
          <w:sz w:val="24"/>
          <w:szCs w:val="24"/>
        </w:rPr>
      </w:pPr>
      <w:r w:rsidRPr="00074F0D">
        <w:rPr>
          <w:sz w:val="24"/>
        </w:rPr>
        <w:t>Experții implicați în derularea proiectelor angajați cu contract individual de muncă, în conformitate cu prevederile Codului Muncii,</w:t>
      </w:r>
      <w:r w:rsidR="00074F0D" w:rsidRPr="00074F0D">
        <w:rPr>
          <w:sz w:val="24"/>
        </w:rPr>
        <w:t xml:space="preserve"> inclusiv cu respectarea timpului de muncă și timpului de odihnă,</w:t>
      </w:r>
      <w:r w:rsidRPr="00074F0D">
        <w:rPr>
          <w:sz w:val="24"/>
        </w:rPr>
        <w:t xml:space="preserve"> caz în care este eligibilă plata salariilor acestora. În acest caz, acești experți sunt exclusiv persoane fizice. Sunt eligibile pentru ajutor financiar inclusiv costurile </w:t>
      </w:r>
      <w:r w:rsidRPr="00074F0D">
        <w:rPr>
          <w:sz w:val="24"/>
        </w:rPr>
        <w:lastRenderedPageBreak/>
        <w:t xml:space="preserve">cu toate taxele și impozitele aferente salariilor personalului angajat de prestator cu contract de muncă, </w:t>
      </w:r>
      <w:r w:rsidR="00074F0D" w:rsidRPr="00074F0D">
        <w:rPr>
          <w:sz w:val="24"/>
        </w:rPr>
        <w:t>cu</w:t>
      </w:r>
      <w:r w:rsidRPr="00074F0D">
        <w:rPr>
          <w:sz w:val="24"/>
        </w:rPr>
        <w:t xml:space="preserve"> condiția ca acestea să fie plătite doar pentru zilele efectiv lucrate de expert pentru proiect. </w:t>
      </w:r>
    </w:p>
    <w:p w:rsidR="006E5A9E" w:rsidRPr="00B750D2" w:rsidRDefault="00074F0D" w:rsidP="00B750D2">
      <w:pPr>
        <w:numPr>
          <w:ilvl w:val="0"/>
          <w:numId w:val="12"/>
        </w:numPr>
        <w:spacing w:before="120" w:after="120" w:line="240" w:lineRule="auto"/>
        <w:ind w:left="360" w:hanging="360"/>
        <w:contextualSpacing/>
        <w:jc w:val="both"/>
        <w:rPr>
          <w:sz w:val="24"/>
        </w:rPr>
      </w:pPr>
      <w:r w:rsidRPr="00B750D2">
        <w:rPr>
          <w:sz w:val="24"/>
          <w:szCs w:val="24"/>
        </w:rPr>
        <w:t>Experții implicați în derularea proiectului</w:t>
      </w:r>
      <w:r w:rsidRPr="00B750D2" w:rsidDel="00545C2E">
        <w:rPr>
          <w:sz w:val="24"/>
          <w:szCs w:val="24"/>
        </w:rPr>
        <w:t xml:space="preserve"> </w:t>
      </w:r>
      <w:r w:rsidRPr="00B750D2">
        <w:rPr>
          <w:sz w:val="24"/>
        </w:rPr>
        <w:t>în baza unor contracte de prestări servicii cu entități fără personalitate juridică, respectiv PFA/II,</w:t>
      </w:r>
      <w:r w:rsidR="00347BED" w:rsidRPr="00B750D2">
        <w:rPr>
          <w:sz w:val="24"/>
        </w:rPr>
        <w:t xml:space="preserve"> , inclusiv persoane fizice neautorizate în cazul contractelor pentru drepturi de autor, </w:t>
      </w:r>
      <w:r w:rsidRPr="00B750D2">
        <w:rPr>
          <w:sz w:val="24"/>
        </w:rPr>
        <w:t xml:space="preserve"> situație în care plata se va realiza pe bază de factură</w:t>
      </w:r>
      <w:r w:rsidRPr="00B750D2">
        <w:rPr>
          <w:sz w:val="24"/>
          <w:szCs w:val="24"/>
        </w:rPr>
        <w:t xml:space="preserve">, aceasta reprezentând onorariul, care include </w:t>
      </w:r>
      <w:r w:rsidRPr="00B750D2">
        <w:rPr>
          <w:rFonts w:eastAsia="Times New Roman"/>
          <w:sz w:val="24"/>
          <w:szCs w:val="24"/>
        </w:rPr>
        <w:t>și cheltuielile de transport, cazare și masă</w:t>
      </w:r>
      <w:r w:rsidRPr="00B750D2">
        <w:rPr>
          <w:sz w:val="24"/>
          <w:szCs w:val="24"/>
        </w:rPr>
        <w:t>.</w:t>
      </w:r>
      <w:r w:rsidRPr="00B750D2">
        <w:rPr>
          <w:sz w:val="24"/>
        </w:rPr>
        <w:t xml:space="preserve"> În acest caz, modalitatea de plată a contribuțiilor către bugetul de stat este în responsabilitatea expertului care a prestat serviciul respectiv (PFA sau II</w:t>
      </w:r>
      <w:r w:rsidR="00B750D2" w:rsidRPr="00B750D2">
        <w:rPr>
          <w:sz w:val="24"/>
        </w:rPr>
        <w:t xml:space="preserve">  sau persoană fizică neautorizată pentru contracte cu drepturi de autor</w:t>
      </w:r>
      <w:r w:rsidRPr="00B750D2">
        <w:rPr>
          <w:sz w:val="24"/>
        </w:rPr>
        <w:t>).</w:t>
      </w:r>
      <w:r w:rsidRPr="00B750D2">
        <w:rPr>
          <w:rFonts w:eastAsia="Times New Roman"/>
          <w:sz w:val="24"/>
          <w:szCs w:val="24"/>
        </w:rPr>
        <w:t xml:space="preserve"> </w:t>
      </w:r>
    </w:p>
    <w:p w:rsidR="00B750D2" w:rsidRDefault="00B750D2" w:rsidP="00B750D2">
      <w:pPr>
        <w:spacing w:before="120" w:after="120" w:line="240" w:lineRule="auto"/>
        <w:contextualSpacing/>
        <w:jc w:val="both"/>
        <w:rPr>
          <w:sz w:val="24"/>
          <w:szCs w:val="24"/>
        </w:rPr>
      </w:pPr>
    </w:p>
    <w:p w:rsidR="00B750D2" w:rsidRDefault="00B750D2" w:rsidP="00B750D2">
      <w:pPr>
        <w:spacing w:before="120" w:after="120" w:line="240" w:lineRule="auto"/>
        <w:contextualSpacing/>
        <w:jc w:val="both"/>
        <w:rPr>
          <w:sz w:val="24"/>
        </w:rPr>
      </w:pPr>
      <w:r>
        <w:rPr>
          <w:sz w:val="24"/>
        </w:rPr>
        <w:t>În cazul cesiunii drepturilor de autor conform Legii nr. 8/1996, republicată, cu modificările și completările ulterioare, în cadrul contractului individual de muncă, se impune introducerea în cadrul contractului a unor clauze specifice în acest sens</w:t>
      </w:r>
      <w:r>
        <w:rPr>
          <w:rStyle w:val="FootnoteReference"/>
          <w:sz w:val="24"/>
        </w:rPr>
        <w:footnoteReference w:id="4"/>
      </w:r>
      <w:r>
        <w:rPr>
          <w:sz w:val="24"/>
        </w:rPr>
        <w:t xml:space="preserve">. </w:t>
      </w:r>
      <w:r w:rsidRPr="00BC5845">
        <w:rPr>
          <w:sz w:val="24"/>
        </w:rPr>
        <w:t>În redactarea acestor clauze, trebuie să se acorde o atenție specială definirii drepturilor transferate angajatorului, prețului pentru care are loc transferul (remunerarea autorului - angajat pentru operele create în îndeplinirea atribuţiilor de serviciu precizate în contractul individual de muncă realizându-se prin plata salariului lunar prevăzut în contractul de muncă) și, nu în ultimul rând, perioadei pentru care are loc cesiunea – și care corespunde cel mai bine nevoii angajatorului (în acest caz, aceasta trebuie corelată cu durata de valabilitate a contractului de finanțare încheiat cu AFIR). Cesiunea drepturilor patrimoniale de autor trebuie să conțină dispoziții cu privire la drepturile patrimoniale transmise și, pentru fiecare dintre acestea, să arate modalitățile de utilizare a acestora, durata și întinderea cesiunii, precum și remunerația titularului dreptului de autor (salariul). Cesiunea poate fi generală (constând în cedarea tuturor drepturilor patrimoniale) sau specială (constând în cedarea anumitor drepturi pentru un anumit teritoriu și pentru o anumită durată). Dacă munca și produsele rezultate (ale salariaților autori) au un conținut complex, nefiind suficientă reglementarea la nivel de clauză inserată în cadrul contractului individual de muncă (CIM), atunci cesiunea poate îmbrăca forma unui Contract de cesiune – anexă la CIM, ce poate avea ca obiect unul sau mai multe drepturi patrimoniale care intră în conținutul dreptului de autor sau al noțiunii de „drepturi conexe“. În acest caz, în contract trebuie specificat fiecare drept cesionat. În lipsa unei stipulații contrare, cesiunea unuia dintre drepturile patrimoniale ale titularului dreptului de autor nu înseamnă că au fost cesionate și celelalte, neavând efect asupra celorlalte drepturi ale sale.</w:t>
      </w:r>
    </w:p>
    <w:p w:rsidR="00B750D2" w:rsidRDefault="00B750D2" w:rsidP="00B750D2">
      <w:pPr>
        <w:spacing w:before="120" w:after="120" w:line="240" w:lineRule="auto"/>
        <w:contextualSpacing/>
        <w:jc w:val="both"/>
        <w:rPr>
          <w:sz w:val="24"/>
        </w:rPr>
      </w:pPr>
    </w:p>
    <w:p w:rsidR="00B750D2" w:rsidRPr="00583DF2" w:rsidRDefault="00B750D2" w:rsidP="00B750D2">
      <w:pPr>
        <w:spacing w:before="120" w:after="120" w:line="240" w:lineRule="auto"/>
        <w:contextualSpacing/>
        <w:jc w:val="both"/>
        <w:rPr>
          <w:sz w:val="24"/>
        </w:rPr>
      </w:pPr>
      <w:r w:rsidRPr="00583DF2">
        <w:rPr>
          <w:sz w:val="24"/>
        </w:rPr>
        <w:t>Limita maximă a timpului de muncă trebuie să se încadreze în 12 ore/zi</w:t>
      </w:r>
      <w:r>
        <w:rPr>
          <w:rStyle w:val="FootnoteReference"/>
          <w:sz w:val="24"/>
        </w:rPr>
        <w:footnoteReference w:id="5"/>
      </w:r>
      <w:r w:rsidRPr="00583DF2">
        <w:rPr>
          <w:sz w:val="24"/>
        </w:rPr>
        <w:t xml:space="preserve">, 60 ore/săptămână reprezentând ore lucrate atât în cadrul </w:t>
      </w:r>
      <w:r>
        <w:rPr>
          <w:sz w:val="24"/>
        </w:rPr>
        <w:t xml:space="preserve">proiectului de servicii aferent submăsurii 19.2, </w:t>
      </w:r>
      <w:r w:rsidRPr="00583DF2">
        <w:rPr>
          <w:sz w:val="24"/>
        </w:rPr>
        <w:t>cât și norma de bază</w:t>
      </w:r>
      <w:r>
        <w:rPr>
          <w:sz w:val="24"/>
        </w:rPr>
        <w:t xml:space="preserve"> sau alte contracte </w:t>
      </w:r>
      <w:r w:rsidRPr="00583DF2">
        <w:rPr>
          <w:sz w:val="24"/>
        </w:rPr>
        <w:t xml:space="preserve">în afara </w:t>
      </w:r>
      <w:r>
        <w:rPr>
          <w:sz w:val="24"/>
        </w:rPr>
        <w:t>prezentului proiect de servicii</w:t>
      </w:r>
      <w:r w:rsidRPr="00583DF2">
        <w:rPr>
          <w:sz w:val="24"/>
        </w:rPr>
        <w:t>, stabilite prin contractele încheiate</w:t>
      </w:r>
      <w:r>
        <w:rPr>
          <w:sz w:val="24"/>
        </w:rPr>
        <w:t xml:space="preserve"> </w:t>
      </w:r>
      <w:r w:rsidRPr="00583DF2">
        <w:rPr>
          <w:sz w:val="24"/>
        </w:rPr>
        <w:t xml:space="preserve">(indiferent de tipul contractului: PFA, contracte supuse prevederilor Codului civil etc.).  Tot ce va depăși </w:t>
      </w:r>
      <w:r>
        <w:rPr>
          <w:sz w:val="24"/>
        </w:rPr>
        <w:t xml:space="preserve">această limită </w:t>
      </w:r>
      <w:r w:rsidRPr="00583DF2">
        <w:rPr>
          <w:sz w:val="24"/>
        </w:rPr>
        <w:t>nu se va deconta din submăsura 19.2. Orele de muncă zilnică aferente zilelor în care angajatul se află în concediu de odihnă aferent fiecăruia din contractele de muncă se cumulează la numărul orelor lucrate și plătite pe zi, care se supun limitei de 12 ore/zi, 60 ore/săptămână eligibile.</w:t>
      </w:r>
      <w:r>
        <w:rPr>
          <w:sz w:val="24"/>
        </w:rPr>
        <w:t xml:space="preserve"> </w:t>
      </w:r>
    </w:p>
    <w:p w:rsidR="00B750D2" w:rsidRPr="00B750D2" w:rsidRDefault="00B750D2" w:rsidP="00B750D2">
      <w:pPr>
        <w:spacing w:before="120" w:after="120" w:line="240" w:lineRule="auto"/>
        <w:contextualSpacing/>
        <w:jc w:val="both"/>
        <w:rPr>
          <w:sz w:val="24"/>
        </w:rPr>
      </w:pPr>
    </w:p>
    <w:p w:rsidR="00074F0D" w:rsidRDefault="00074F0D" w:rsidP="00074F0D">
      <w:pPr>
        <w:spacing w:before="120" w:after="120" w:line="240" w:lineRule="auto"/>
        <w:contextualSpacing/>
        <w:jc w:val="both"/>
        <w:rPr>
          <w:sz w:val="24"/>
        </w:rPr>
      </w:pPr>
      <w:r w:rsidRPr="002D2CD1">
        <w:rPr>
          <w:sz w:val="24"/>
        </w:rPr>
        <w:t xml:space="preserve">Plafoanele prevăzute în Baza de date cu prețuri maximale pentru proiectele finanțate prin LEADER </w:t>
      </w:r>
      <w:r>
        <w:rPr>
          <w:sz w:val="24"/>
        </w:rPr>
        <w:t xml:space="preserve">pentru </w:t>
      </w:r>
      <w:r>
        <w:rPr>
          <w:sz w:val="24"/>
          <w:szCs w:val="24"/>
        </w:rPr>
        <w:t xml:space="preserve">salarii, respectiv onorarii pentru </w:t>
      </w:r>
      <w:r w:rsidRPr="00C355E4">
        <w:rPr>
          <w:sz w:val="24"/>
          <w:szCs w:val="24"/>
        </w:rPr>
        <w:t>personalu</w:t>
      </w:r>
      <w:r>
        <w:rPr>
          <w:sz w:val="24"/>
          <w:szCs w:val="24"/>
        </w:rPr>
        <w:t xml:space="preserve">l </w:t>
      </w:r>
      <w:r w:rsidRPr="002D2CD1">
        <w:rPr>
          <w:sz w:val="24"/>
        </w:rPr>
        <w:t>implicat în proiect</w:t>
      </w:r>
      <w:r>
        <w:rPr>
          <w:sz w:val="24"/>
        </w:rPr>
        <w:t xml:space="preserve"> nu includ  </w:t>
      </w:r>
      <w:r w:rsidRPr="006560DA">
        <w:rPr>
          <w:rFonts w:eastAsia="Times New Roman"/>
          <w:sz w:val="24"/>
          <w:szCs w:val="24"/>
        </w:rPr>
        <w:t>cheltuielile de transport, cazare și masă</w:t>
      </w:r>
      <w:r>
        <w:rPr>
          <w:rFonts w:eastAsia="Times New Roman"/>
          <w:sz w:val="24"/>
          <w:szCs w:val="24"/>
        </w:rPr>
        <w:t xml:space="preserve">. </w:t>
      </w:r>
    </w:p>
    <w:p w:rsidR="00074F0D" w:rsidRPr="002D2CD1" w:rsidRDefault="00074F0D" w:rsidP="00074F0D">
      <w:pPr>
        <w:spacing w:before="120" w:after="120" w:line="240" w:lineRule="auto"/>
        <w:contextualSpacing/>
        <w:jc w:val="both"/>
        <w:rPr>
          <w:sz w:val="24"/>
        </w:rPr>
      </w:pPr>
      <w:r w:rsidRPr="002D2CD1">
        <w:rPr>
          <w:sz w:val="24"/>
        </w:rPr>
        <w:t xml:space="preserve">Toate cheltuielile de mai sus necesită procedură de achiziții, cu excepția: </w:t>
      </w:r>
    </w:p>
    <w:p w:rsidR="00074F0D" w:rsidRPr="002D2CD1" w:rsidRDefault="00074F0D" w:rsidP="00074F0D">
      <w:pPr>
        <w:numPr>
          <w:ilvl w:val="0"/>
          <w:numId w:val="3"/>
        </w:numPr>
        <w:spacing w:before="120" w:after="120" w:line="240" w:lineRule="auto"/>
        <w:ind w:left="360"/>
        <w:contextualSpacing/>
        <w:jc w:val="both"/>
        <w:rPr>
          <w:sz w:val="24"/>
        </w:rPr>
      </w:pPr>
      <w:r w:rsidRPr="002D2CD1">
        <w:rPr>
          <w:sz w:val="24"/>
        </w:rPr>
        <w:t xml:space="preserve">cheltuielilor cu plata personalului </w:t>
      </w:r>
      <w:r>
        <w:rPr>
          <w:rFonts w:eastAsia="Times New Roman"/>
          <w:sz w:val="24"/>
          <w:szCs w:val="24"/>
        </w:rPr>
        <w:t>implicat in proiect indiferent de forma de retribuire a acestuia;</w:t>
      </w:r>
    </w:p>
    <w:p w:rsidR="00074F0D" w:rsidRPr="002D2CD1" w:rsidRDefault="00074F0D" w:rsidP="00074F0D">
      <w:pPr>
        <w:numPr>
          <w:ilvl w:val="0"/>
          <w:numId w:val="3"/>
        </w:numPr>
        <w:spacing w:before="120" w:after="120" w:line="240" w:lineRule="auto"/>
        <w:ind w:left="360"/>
        <w:contextualSpacing/>
        <w:jc w:val="both"/>
        <w:rPr>
          <w:sz w:val="24"/>
        </w:rPr>
      </w:pPr>
      <w:r w:rsidRPr="002D2CD1">
        <w:rPr>
          <w:sz w:val="24"/>
        </w:rPr>
        <w:t xml:space="preserve">cheltuielilor de cazare, atunci când nu se externalizează. În acest caz, decontarea acestora se va realiza cu respectarea baremurilor impuse de HG nr. </w:t>
      </w:r>
      <w:r>
        <w:rPr>
          <w:sz w:val="24"/>
        </w:rPr>
        <w:t>714</w:t>
      </w:r>
      <w:r w:rsidRPr="002D2CD1">
        <w:rPr>
          <w:sz w:val="24"/>
        </w:rPr>
        <w:t>/20</w:t>
      </w:r>
      <w:r>
        <w:rPr>
          <w:sz w:val="24"/>
        </w:rPr>
        <w:t>18</w:t>
      </w:r>
      <w:r w:rsidRPr="002D2CD1">
        <w:rPr>
          <w:sz w:val="24"/>
        </w:rPr>
        <w:t>, privind drepturile şi obligaţiile personalului autorităţilor şi instituţiilor publice pe perioada delegării şi detaşării în altă localitate, precum şi în cazul deplasării în interesul serviciului</w:t>
      </w:r>
      <w:r>
        <w:rPr>
          <w:sz w:val="24"/>
        </w:rPr>
        <w:t>;</w:t>
      </w:r>
    </w:p>
    <w:p w:rsidR="00074F0D" w:rsidRPr="002D2CD1" w:rsidRDefault="00074F0D" w:rsidP="00074F0D">
      <w:pPr>
        <w:numPr>
          <w:ilvl w:val="0"/>
          <w:numId w:val="3"/>
        </w:numPr>
        <w:spacing w:before="120" w:after="120" w:line="240" w:lineRule="auto"/>
        <w:ind w:left="360"/>
        <w:contextualSpacing/>
        <w:jc w:val="both"/>
        <w:rPr>
          <w:sz w:val="24"/>
        </w:rPr>
      </w:pPr>
      <w:r>
        <w:rPr>
          <w:sz w:val="24"/>
        </w:rPr>
        <w:t>cheltuielilor cu diurna;</w:t>
      </w:r>
    </w:p>
    <w:p w:rsidR="00074F0D" w:rsidRDefault="00074F0D" w:rsidP="00074F0D">
      <w:pPr>
        <w:numPr>
          <w:ilvl w:val="0"/>
          <w:numId w:val="3"/>
        </w:numPr>
        <w:spacing w:before="120" w:after="120" w:line="240" w:lineRule="auto"/>
        <w:ind w:left="360"/>
        <w:contextualSpacing/>
        <w:jc w:val="both"/>
        <w:rPr>
          <w:sz w:val="24"/>
        </w:rPr>
      </w:pPr>
      <w:r w:rsidRPr="002D2CD1">
        <w:rPr>
          <w:sz w:val="24"/>
        </w:rPr>
        <w:t xml:space="preserve">cheltuielilor de transport, atunci când nu se externalizează. În acest caz, decontarea acestora se va realiza cu respectarea baremurilor impuse de HG nr. </w:t>
      </w:r>
      <w:r>
        <w:rPr>
          <w:sz w:val="24"/>
        </w:rPr>
        <w:t>714</w:t>
      </w:r>
      <w:r w:rsidRPr="002D2CD1">
        <w:rPr>
          <w:sz w:val="24"/>
        </w:rPr>
        <w:t>/20</w:t>
      </w:r>
      <w:r>
        <w:rPr>
          <w:sz w:val="24"/>
        </w:rPr>
        <w:t>18</w:t>
      </w:r>
      <w:r w:rsidRPr="002D2CD1">
        <w:rPr>
          <w:sz w:val="24"/>
        </w:rPr>
        <w:t>, privind drepturile şi obligaţiile personalului autorităţilor şi instituţiilor publice pe perioada delegării şi detaşării în altă localitate, precum şi în cazul deplasării în interesul serviciului.</w:t>
      </w:r>
    </w:p>
    <w:p w:rsidR="00074F0D" w:rsidRPr="002D2CD1" w:rsidRDefault="00074F0D" w:rsidP="00074F0D">
      <w:pPr>
        <w:spacing w:before="120" w:after="120" w:line="240" w:lineRule="auto"/>
        <w:contextualSpacing/>
        <w:jc w:val="both"/>
        <w:rPr>
          <w:sz w:val="24"/>
        </w:rPr>
      </w:pPr>
    </w:p>
    <w:p w:rsidR="006E5A9E" w:rsidRPr="002D2CD1" w:rsidRDefault="006E5A9E" w:rsidP="006E5A9E">
      <w:pPr>
        <w:spacing w:before="120" w:after="120" w:line="240" w:lineRule="auto"/>
        <w:ind w:left="360"/>
        <w:contextualSpacing/>
        <w:jc w:val="both"/>
        <w:rPr>
          <w:b/>
          <w:sz w:val="24"/>
        </w:rPr>
      </w:pPr>
      <w:r w:rsidRPr="002D2CD1">
        <w:rPr>
          <w:b/>
          <w:sz w:val="24"/>
        </w:rPr>
        <w:t>Pentru Cap II:</w:t>
      </w:r>
    </w:p>
    <w:p w:rsidR="006E5A9E" w:rsidRPr="002D2CD1" w:rsidRDefault="006E5A9E" w:rsidP="006E5A9E">
      <w:pPr>
        <w:numPr>
          <w:ilvl w:val="0"/>
          <w:numId w:val="4"/>
        </w:numPr>
        <w:spacing w:before="120" w:after="120" w:line="240" w:lineRule="auto"/>
        <w:ind w:left="360"/>
        <w:contextualSpacing/>
        <w:jc w:val="both"/>
        <w:rPr>
          <w:sz w:val="24"/>
        </w:rPr>
      </w:pPr>
      <w:r w:rsidRPr="002D2CD1">
        <w:rPr>
          <w:sz w:val="24"/>
        </w:rPr>
        <w:t>cheltuieli privind transportul participanților la acțiunile proiectului;</w:t>
      </w:r>
    </w:p>
    <w:p w:rsidR="006E5A9E" w:rsidRPr="002D2CD1" w:rsidRDefault="006E5A9E" w:rsidP="006E5A9E">
      <w:pPr>
        <w:numPr>
          <w:ilvl w:val="0"/>
          <w:numId w:val="4"/>
        </w:numPr>
        <w:spacing w:before="120" w:after="120" w:line="240" w:lineRule="auto"/>
        <w:ind w:left="360"/>
        <w:contextualSpacing/>
        <w:jc w:val="both"/>
        <w:rPr>
          <w:sz w:val="24"/>
        </w:rPr>
      </w:pPr>
      <w:r w:rsidRPr="002D2CD1">
        <w:rPr>
          <w:sz w:val="24"/>
        </w:rPr>
        <w:t>cheltuieli privind cazarea participanților la acțiunile proiectului;</w:t>
      </w:r>
    </w:p>
    <w:p w:rsidR="006E5A9E" w:rsidRDefault="006E5A9E" w:rsidP="006E5A9E">
      <w:pPr>
        <w:numPr>
          <w:ilvl w:val="0"/>
          <w:numId w:val="4"/>
        </w:numPr>
        <w:spacing w:before="120" w:after="120" w:line="240" w:lineRule="auto"/>
        <w:ind w:left="360"/>
        <w:contextualSpacing/>
        <w:jc w:val="both"/>
        <w:rPr>
          <w:sz w:val="24"/>
        </w:rPr>
      </w:pPr>
      <w:r w:rsidRPr="002D2CD1">
        <w:rPr>
          <w:sz w:val="24"/>
        </w:rPr>
        <w:t xml:space="preserve">cheltuieli privind masa participanților la acțiunile proiectului; </w:t>
      </w:r>
    </w:p>
    <w:p w:rsidR="00074F0D" w:rsidRPr="00074F0D" w:rsidRDefault="00074F0D" w:rsidP="00074F0D">
      <w:pPr>
        <w:numPr>
          <w:ilvl w:val="0"/>
          <w:numId w:val="4"/>
        </w:numPr>
        <w:spacing w:before="120" w:after="120" w:line="240" w:lineRule="auto"/>
        <w:ind w:left="360"/>
        <w:contextualSpacing/>
        <w:jc w:val="both"/>
        <w:rPr>
          <w:sz w:val="24"/>
        </w:rPr>
      </w:pPr>
      <w:r>
        <w:rPr>
          <w:sz w:val="24"/>
        </w:rPr>
        <w:t xml:space="preserve">cheltuieli pentru </w:t>
      </w:r>
      <w:r w:rsidRPr="002D2CD1">
        <w:rPr>
          <w:sz w:val="24"/>
        </w:rPr>
        <w:t>servicii de traducere și interpretare</w:t>
      </w:r>
      <w:r>
        <w:rPr>
          <w:sz w:val="24"/>
        </w:rPr>
        <w:t>;</w:t>
      </w:r>
    </w:p>
    <w:p w:rsidR="00074F0D" w:rsidRPr="00C85870" w:rsidRDefault="00074F0D" w:rsidP="00074F0D">
      <w:pPr>
        <w:numPr>
          <w:ilvl w:val="0"/>
          <w:numId w:val="4"/>
        </w:numPr>
        <w:spacing w:before="120" w:after="120" w:line="240" w:lineRule="auto"/>
        <w:ind w:left="360"/>
        <w:contextualSpacing/>
        <w:jc w:val="both"/>
        <w:rPr>
          <w:rFonts w:eastAsia="Times New Roman"/>
          <w:sz w:val="24"/>
          <w:szCs w:val="24"/>
        </w:rPr>
      </w:pPr>
      <w:r w:rsidRPr="006560DA">
        <w:rPr>
          <w:rFonts w:eastAsia="Times New Roman"/>
          <w:sz w:val="24"/>
          <w:szCs w:val="24"/>
        </w:rPr>
        <w:t>cheltuieli privind elaborarea de</w:t>
      </w:r>
      <w:r w:rsidRPr="00C85870">
        <w:rPr>
          <w:rFonts w:eastAsia="Times New Roman"/>
          <w:sz w:val="24"/>
          <w:szCs w:val="24"/>
        </w:rPr>
        <w:t xml:space="preserve"> </w:t>
      </w:r>
      <w:r w:rsidRPr="006560DA">
        <w:rPr>
          <w:rFonts w:eastAsia="Times New Roman"/>
          <w:sz w:val="24"/>
          <w:szCs w:val="24"/>
        </w:rPr>
        <w:t>studii</w:t>
      </w:r>
      <w:r>
        <w:rPr>
          <w:rFonts w:eastAsia="Times New Roman"/>
          <w:sz w:val="24"/>
          <w:szCs w:val="24"/>
        </w:rPr>
        <w:t>/ monografii</w:t>
      </w:r>
      <w:r w:rsidRPr="006560DA">
        <w:rPr>
          <w:rFonts w:eastAsia="Times New Roman"/>
          <w:sz w:val="24"/>
          <w:szCs w:val="24"/>
        </w:rPr>
        <w:t>, precum și costurile aferente elaborării unui plan de afaceri</w:t>
      </w:r>
      <w:r>
        <w:rPr>
          <w:rFonts w:eastAsia="Times New Roman"/>
          <w:sz w:val="24"/>
          <w:szCs w:val="24"/>
        </w:rPr>
        <w:t>/ studiu/ plan de marketing (inclusiv analize de piață, concept de marketing);</w:t>
      </w:r>
      <w:r w:rsidRPr="006560DA">
        <w:rPr>
          <w:rFonts w:eastAsia="Times New Roman"/>
          <w:sz w:val="24"/>
          <w:szCs w:val="24"/>
        </w:rPr>
        <w:t xml:space="preserve"> </w:t>
      </w:r>
    </w:p>
    <w:p w:rsidR="00074F0D" w:rsidRPr="002D2CD1" w:rsidRDefault="00074F0D" w:rsidP="00074F0D">
      <w:pPr>
        <w:numPr>
          <w:ilvl w:val="0"/>
          <w:numId w:val="4"/>
        </w:numPr>
        <w:spacing w:before="120" w:after="120" w:line="240" w:lineRule="auto"/>
        <w:ind w:left="360"/>
        <w:contextualSpacing/>
        <w:jc w:val="both"/>
        <w:rPr>
          <w:sz w:val="24"/>
        </w:rPr>
      </w:pPr>
      <w:r w:rsidRPr="002D2CD1">
        <w:rPr>
          <w:sz w:val="24"/>
        </w:rPr>
        <w:t>cheltuieli pentru închirierea de spații adecvate</w:t>
      </w:r>
      <w:r>
        <w:rPr>
          <w:sz w:val="24"/>
        </w:rPr>
        <w:t xml:space="preserve"> (care includ costurile utilităților) </w:t>
      </w:r>
      <w:r w:rsidRPr="002D2CD1">
        <w:rPr>
          <w:sz w:val="24"/>
        </w:rPr>
        <w:t>pentru derularea activităților proiectului;</w:t>
      </w:r>
    </w:p>
    <w:p w:rsidR="00074F0D" w:rsidRDefault="00074F0D" w:rsidP="00074F0D">
      <w:pPr>
        <w:numPr>
          <w:ilvl w:val="0"/>
          <w:numId w:val="4"/>
        </w:numPr>
        <w:spacing w:before="120" w:after="120" w:line="240" w:lineRule="auto"/>
        <w:ind w:left="360"/>
        <w:contextualSpacing/>
        <w:jc w:val="both"/>
        <w:rPr>
          <w:sz w:val="24"/>
        </w:rPr>
      </w:pPr>
      <w:r w:rsidRPr="002D2CD1">
        <w:rPr>
          <w:sz w:val="24"/>
        </w:rPr>
        <w:lastRenderedPageBreak/>
        <w:t>cheltuieli pentru închirierea de echipamente și logistică pentru derularea acțiunilor în cadrul proiectului</w:t>
      </w:r>
      <w:r>
        <w:rPr>
          <w:sz w:val="24"/>
        </w:rPr>
        <w:t xml:space="preserve"> (inclusiv închiriere standuri de prezentare/ comercializare, mijloace transport marfă, corelat cu obiectivul proiectului – de ex., în cazul proiectelor de cooperare)</w:t>
      </w:r>
      <w:r w:rsidRPr="002D2CD1">
        <w:rPr>
          <w:sz w:val="24"/>
        </w:rPr>
        <w:t>;</w:t>
      </w:r>
    </w:p>
    <w:p w:rsidR="00074F0D" w:rsidRPr="002D2CD1" w:rsidRDefault="00074F0D" w:rsidP="00074F0D">
      <w:pPr>
        <w:numPr>
          <w:ilvl w:val="0"/>
          <w:numId w:val="4"/>
        </w:numPr>
        <w:spacing w:before="120" w:after="120" w:line="240" w:lineRule="auto"/>
        <w:ind w:left="360"/>
        <w:contextualSpacing/>
        <w:jc w:val="both"/>
        <w:rPr>
          <w:sz w:val="24"/>
        </w:rPr>
      </w:pPr>
      <w:r>
        <w:rPr>
          <w:sz w:val="24"/>
        </w:rPr>
        <w:t>cheltuieli cu aplicații software adecvate activității descrise în proiect;</w:t>
      </w:r>
    </w:p>
    <w:p w:rsidR="00074F0D" w:rsidRPr="002D2CD1" w:rsidRDefault="00074F0D" w:rsidP="00074F0D">
      <w:pPr>
        <w:numPr>
          <w:ilvl w:val="0"/>
          <w:numId w:val="4"/>
        </w:numPr>
        <w:spacing w:before="120" w:after="120" w:line="240" w:lineRule="auto"/>
        <w:ind w:left="360"/>
        <w:contextualSpacing/>
        <w:jc w:val="both"/>
        <w:rPr>
          <w:sz w:val="24"/>
        </w:rPr>
      </w:pPr>
      <w:r w:rsidRPr="002D2CD1">
        <w:rPr>
          <w:sz w:val="24"/>
        </w:rPr>
        <w:t xml:space="preserve">cheltuieli pentru achiziția de materiale didactice și/ sau consumabile pentru derularea activităților proiectului; </w:t>
      </w:r>
    </w:p>
    <w:p w:rsidR="00074F0D" w:rsidRPr="002D2CD1" w:rsidRDefault="00074F0D" w:rsidP="00074F0D">
      <w:pPr>
        <w:numPr>
          <w:ilvl w:val="0"/>
          <w:numId w:val="4"/>
        </w:numPr>
        <w:spacing w:before="120" w:after="120" w:line="240" w:lineRule="auto"/>
        <w:ind w:left="360"/>
        <w:contextualSpacing/>
        <w:jc w:val="both"/>
        <w:rPr>
          <w:sz w:val="24"/>
        </w:rPr>
      </w:pPr>
      <w:r w:rsidRPr="002D2CD1">
        <w:rPr>
          <w:sz w:val="24"/>
        </w:rPr>
        <w:t>cheltuieli cu materiale de informare și promovare utilizate în acțiunile proiectului (</w:t>
      </w:r>
      <w:r>
        <w:rPr>
          <w:sz w:val="24"/>
        </w:rPr>
        <w:t>memory stick,</w:t>
      </w:r>
      <w:r w:rsidRPr="002D2CD1">
        <w:rPr>
          <w:sz w:val="24"/>
        </w:rPr>
        <w:t xml:space="preserve"> bloc-notes, pix, pliante, </w:t>
      </w:r>
      <w:r>
        <w:rPr>
          <w:sz w:val="24"/>
        </w:rPr>
        <w:t xml:space="preserve">afișe, </w:t>
      </w:r>
      <w:r w:rsidRPr="002D2CD1">
        <w:rPr>
          <w:sz w:val="24"/>
        </w:rPr>
        <w:t>broșuri, banner, geantă umăr, mapă de prezentare</w:t>
      </w:r>
      <w:r>
        <w:rPr>
          <w:rFonts w:eastAsia="Times New Roman"/>
          <w:sz w:val="24"/>
          <w:szCs w:val="24"/>
        </w:rPr>
        <w:t xml:space="preserve">, suport de curs, </w:t>
      </w:r>
      <w:r w:rsidRPr="00682D5F">
        <w:rPr>
          <w:rFonts w:eastAsia="Times New Roman"/>
          <w:sz w:val="24"/>
          <w:szCs w:val="24"/>
        </w:rPr>
        <w:t>inclusiv pagin</w:t>
      </w:r>
      <w:r>
        <w:rPr>
          <w:rFonts w:eastAsia="Times New Roman"/>
          <w:sz w:val="24"/>
          <w:szCs w:val="24"/>
        </w:rPr>
        <w:t>ă</w:t>
      </w:r>
      <w:r w:rsidRPr="00682D5F">
        <w:rPr>
          <w:rFonts w:eastAsia="Times New Roman"/>
          <w:sz w:val="24"/>
          <w:szCs w:val="24"/>
        </w:rPr>
        <w:t xml:space="preserve"> web, </w:t>
      </w:r>
      <w:r w:rsidRPr="006560DA">
        <w:rPr>
          <w:rFonts w:eastAsia="Times New Roman"/>
          <w:sz w:val="24"/>
          <w:szCs w:val="24"/>
        </w:rPr>
        <w:t xml:space="preserve">materiale audio </w:t>
      </w:r>
      <w:r>
        <w:rPr>
          <w:rFonts w:eastAsia="Times New Roman"/>
          <w:sz w:val="24"/>
          <w:szCs w:val="24"/>
        </w:rPr>
        <w:t>ș</w:t>
      </w:r>
      <w:r w:rsidRPr="006560DA">
        <w:rPr>
          <w:rFonts w:eastAsia="Times New Roman"/>
          <w:sz w:val="24"/>
          <w:szCs w:val="24"/>
        </w:rPr>
        <w:t>i vide</w:t>
      </w:r>
      <w:r w:rsidRPr="002D2CD1">
        <w:rPr>
          <w:rFonts w:eastAsia="Times New Roman"/>
          <w:sz w:val="24"/>
          <w:szCs w:val="24"/>
        </w:rPr>
        <w:t>o</w:t>
      </w:r>
      <w:r>
        <w:rPr>
          <w:rFonts w:eastAsia="Times New Roman"/>
          <w:sz w:val="24"/>
          <w:szCs w:val="24"/>
        </w:rPr>
        <w:t>,</w:t>
      </w:r>
      <w:r w:rsidRPr="006560DA">
        <w:rPr>
          <w:rFonts w:eastAsia="Times New Roman"/>
          <w:sz w:val="24"/>
          <w:szCs w:val="24"/>
        </w:rPr>
        <w:t xml:space="preserve"> promovare platită prin social media și alte rețele de publicitate, radio și televiziune, personalizare ec</w:t>
      </w:r>
      <w:r w:rsidRPr="00C85870">
        <w:rPr>
          <w:rFonts w:eastAsia="Times New Roman"/>
          <w:sz w:val="24"/>
          <w:szCs w:val="24"/>
        </w:rPr>
        <w:t>hipamente, personalizare auto</w:t>
      </w:r>
      <w:r w:rsidRPr="002D2CD1">
        <w:rPr>
          <w:rFonts w:eastAsia="Times New Roman"/>
          <w:sz w:val="24"/>
          <w:szCs w:val="24"/>
        </w:rPr>
        <w:t>,</w:t>
      </w:r>
      <w:r w:rsidRPr="006560DA">
        <w:rPr>
          <w:rFonts w:eastAsia="Times New Roman"/>
          <w:sz w:val="24"/>
          <w:szCs w:val="24"/>
        </w:rPr>
        <w:t xml:space="preserve"> etc</w:t>
      </w:r>
      <w:r w:rsidRPr="002D2CD1">
        <w:rPr>
          <w:sz w:val="24"/>
        </w:rPr>
        <w:t>);</w:t>
      </w:r>
      <w:r>
        <w:rPr>
          <w:sz w:val="24"/>
        </w:rPr>
        <w:t xml:space="preserve"> </w:t>
      </w:r>
    </w:p>
    <w:p w:rsidR="00074F0D" w:rsidRPr="002D2CD1" w:rsidRDefault="00074F0D" w:rsidP="00074F0D">
      <w:pPr>
        <w:numPr>
          <w:ilvl w:val="0"/>
          <w:numId w:val="4"/>
        </w:numPr>
        <w:spacing w:before="120" w:after="120" w:line="240" w:lineRule="auto"/>
        <w:ind w:left="360"/>
        <w:contextualSpacing/>
        <w:jc w:val="both"/>
        <w:rPr>
          <w:sz w:val="24"/>
        </w:rPr>
      </w:pPr>
      <w:r w:rsidRPr="002D2CD1">
        <w:rPr>
          <w:sz w:val="24"/>
        </w:rPr>
        <w:t>cheltuieli cu plata auditorului;</w:t>
      </w:r>
    </w:p>
    <w:p w:rsidR="00074F0D" w:rsidRPr="00C97C45" w:rsidRDefault="00074F0D" w:rsidP="00074F0D">
      <w:pPr>
        <w:numPr>
          <w:ilvl w:val="0"/>
          <w:numId w:val="11"/>
        </w:numPr>
        <w:spacing w:before="120" w:after="120" w:line="240" w:lineRule="auto"/>
        <w:ind w:left="360"/>
        <w:contextualSpacing/>
        <w:jc w:val="both"/>
        <w:rPr>
          <w:sz w:val="24"/>
        </w:rPr>
      </w:pPr>
      <w:r w:rsidRPr="002D2CD1">
        <w:rPr>
          <w:sz w:val="24"/>
        </w:rPr>
        <w:t>cheltuieli privind informarea și promovarea</w:t>
      </w:r>
      <w:r w:rsidRPr="00552D49">
        <w:rPr>
          <w:sz w:val="24"/>
        </w:rPr>
        <w:t xml:space="preserve">, </w:t>
      </w:r>
      <w:r w:rsidRPr="002D2CD1">
        <w:rPr>
          <w:sz w:val="24"/>
        </w:rPr>
        <w:t xml:space="preserve">prin diverse canale de comunicare, </w:t>
      </w:r>
      <w:r w:rsidRPr="00552D49">
        <w:rPr>
          <w:rFonts w:eastAsia="Times New Roman"/>
          <w:sz w:val="24"/>
          <w:szCs w:val="24"/>
        </w:rPr>
        <w:t>a</w:t>
      </w:r>
      <w:r w:rsidRPr="00552D49">
        <w:rPr>
          <w:sz w:val="24"/>
        </w:rPr>
        <w:t xml:space="preserve"> produselor agricole/alimentare care fac obiectul unei scheme de calitate (în conformitate cu prevederile art. 16 alin. </w:t>
      </w:r>
      <w:r w:rsidRPr="00552D49">
        <w:rPr>
          <w:sz w:val="24"/>
          <w:lang w:val="fr-FR"/>
        </w:rPr>
        <w:t>(1) din Reg. 1305/2013), cu respectarea</w:t>
      </w:r>
      <w:r w:rsidRPr="002D2CD1">
        <w:rPr>
          <w:sz w:val="24"/>
        </w:rPr>
        <w:t xml:space="preserve"> specificațiilor prezentate în cadrul Anexei VI la Contractul de finanțare</w:t>
      </w:r>
      <w:r>
        <w:rPr>
          <w:sz w:val="24"/>
        </w:rPr>
        <w:t xml:space="preserve"> (inclusiv organizarea de târguri, piețe, expoziții, emisiuni, ateliere de lucru și alte forme de evenimente publice)</w:t>
      </w:r>
      <w:r w:rsidRPr="002D2CD1">
        <w:rPr>
          <w:sz w:val="24"/>
        </w:rPr>
        <w:t>;</w:t>
      </w:r>
      <w:r w:rsidRPr="00552D49">
        <w:rPr>
          <w:sz w:val="24"/>
          <w:lang w:val="fr-FR"/>
        </w:rPr>
        <w:t xml:space="preserve"> </w:t>
      </w:r>
    </w:p>
    <w:p w:rsidR="00074F0D" w:rsidRPr="002D2CD1" w:rsidRDefault="00074F0D" w:rsidP="00074F0D">
      <w:pPr>
        <w:numPr>
          <w:ilvl w:val="0"/>
          <w:numId w:val="4"/>
        </w:numPr>
        <w:spacing w:before="120" w:after="120" w:line="240" w:lineRule="auto"/>
        <w:ind w:left="360"/>
        <w:contextualSpacing/>
        <w:jc w:val="both"/>
        <w:rPr>
          <w:sz w:val="24"/>
        </w:rPr>
      </w:pPr>
      <w:r w:rsidRPr="002D2CD1">
        <w:rPr>
          <w:sz w:val="24"/>
        </w:rPr>
        <w:t>alte cheltuieli pentru derularea proiectului (cheltuieli poștale</w:t>
      </w:r>
      <w:r>
        <w:rPr>
          <w:sz w:val="24"/>
        </w:rPr>
        <w:t>/ de curierat</w:t>
      </w:r>
      <w:r w:rsidRPr="002D2CD1">
        <w:rPr>
          <w:sz w:val="24"/>
        </w:rPr>
        <w:t xml:space="preserve">, </w:t>
      </w:r>
      <w:r>
        <w:rPr>
          <w:sz w:val="24"/>
        </w:rPr>
        <w:t xml:space="preserve">cheltuieli </w:t>
      </w:r>
      <w:r w:rsidRPr="002D2CD1">
        <w:rPr>
          <w:sz w:val="24"/>
        </w:rPr>
        <w:t xml:space="preserve">de telefonie).  </w:t>
      </w:r>
    </w:p>
    <w:p w:rsidR="006E5A9E" w:rsidRPr="002D2CD1" w:rsidRDefault="006E5A9E" w:rsidP="006E5A9E">
      <w:pPr>
        <w:spacing w:before="120" w:after="120" w:line="240" w:lineRule="auto"/>
        <w:contextualSpacing/>
        <w:jc w:val="both"/>
        <w:rPr>
          <w:sz w:val="24"/>
        </w:rPr>
      </w:pPr>
    </w:p>
    <w:p w:rsidR="00074F0D" w:rsidRPr="002D2CD1" w:rsidRDefault="00074F0D" w:rsidP="00074F0D">
      <w:pPr>
        <w:spacing w:before="120" w:after="120" w:line="240" w:lineRule="auto"/>
        <w:contextualSpacing/>
        <w:jc w:val="both"/>
        <w:rPr>
          <w:sz w:val="24"/>
        </w:rPr>
      </w:pPr>
    </w:p>
    <w:p w:rsidR="00074F0D" w:rsidRPr="002D2CD1" w:rsidRDefault="00074F0D" w:rsidP="00074F0D">
      <w:pPr>
        <w:spacing w:before="120" w:after="120" w:line="240" w:lineRule="auto"/>
        <w:contextualSpacing/>
        <w:jc w:val="both"/>
        <w:rPr>
          <w:sz w:val="24"/>
        </w:rPr>
      </w:pPr>
      <w:r w:rsidRPr="002D2CD1">
        <w:rPr>
          <w:sz w:val="24"/>
        </w:rPr>
        <w:t>Toate cheltuielile de mai sus necesită procedură de achiziții, cu excepția:</w:t>
      </w:r>
    </w:p>
    <w:p w:rsidR="00074F0D" w:rsidRPr="002D2CD1" w:rsidRDefault="00074F0D" w:rsidP="00074F0D">
      <w:pPr>
        <w:numPr>
          <w:ilvl w:val="0"/>
          <w:numId w:val="5"/>
        </w:numPr>
        <w:spacing w:before="120" w:after="120" w:line="240" w:lineRule="auto"/>
        <w:ind w:left="360"/>
        <w:contextualSpacing/>
        <w:jc w:val="both"/>
        <w:rPr>
          <w:sz w:val="24"/>
        </w:rPr>
      </w:pPr>
      <w:r w:rsidRPr="002D2CD1">
        <w:rPr>
          <w:sz w:val="24"/>
        </w:rPr>
        <w:t>cheltuielilor pentru închirierea de spații adecvate</w:t>
      </w:r>
      <w:r>
        <w:rPr>
          <w:sz w:val="24"/>
        </w:rPr>
        <w:t xml:space="preserve"> (care includ costurile utilităților)</w:t>
      </w:r>
      <w:r w:rsidRPr="002D2CD1">
        <w:rPr>
          <w:sz w:val="24"/>
        </w:rPr>
        <w:t xml:space="preserve"> pentru derularea activităților proiectului (se realizează în baza unui Contract de închiriere, care nu necesită procedură de achiziții); </w:t>
      </w:r>
    </w:p>
    <w:p w:rsidR="00074F0D" w:rsidRPr="002D2CD1" w:rsidRDefault="00074F0D" w:rsidP="00074F0D">
      <w:pPr>
        <w:numPr>
          <w:ilvl w:val="0"/>
          <w:numId w:val="5"/>
        </w:numPr>
        <w:spacing w:before="120" w:after="120" w:line="240" w:lineRule="auto"/>
        <w:ind w:left="360"/>
        <w:contextualSpacing/>
        <w:jc w:val="both"/>
        <w:rPr>
          <w:sz w:val="24"/>
        </w:rPr>
      </w:pPr>
      <w:r w:rsidRPr="002D2CD1">
        <w:rPr>
          <w:sz w:val="24"/>
        </w:rPr>
        <w:t xml:space="preserve">cheltuielilor de cazare, atunci când nu se externalizează. În acest caz, decontarea acestora se va realiza cu respectarea baremurilor impuse de HG nr. </w:t>
      </w:r>
      <w:r>
        <w:rPr>
          <w:sz w:val="24"/>
        </w:rPr>
        <w:t>714</w:t>
      </w:r>
      <w:r w:rsidRPr="002D2CD1">
        <w:rPr>
          <w:sz w:val="24"/>
        </w:rPr>
        <w:t>/20</w:t>
      </w:r>
      <w:r>
        <w:rPr>
          <w:sz w:val="24"/>
        </w:rPr>
        <w:t>18</w:t>
      </w:r>
      <w:r w:rsidRPr="002D2CD1">
        <w:rPr>
          <w:sz w:val="24"/>
        </w:rPr>
        <w:t>, privind drepturile şi obligaţiile personalului autorităţilor şi instituţiilor publice pe perioada delegării şi detaşării în altă localitate, precum şi în cazul deplasării în interesul serviciului;</w:t>
      </w:r>
    </w:p>
    <w:p w:rsidR="00074F0D" w:rsidRDefault="00074F0D" w:rsidP="00074F0D">
      <w:pPr>
        <w:numPr>
          <w:ilvl w:val="0"/>
          <w:numId w:val="5"/>
        </w:numPr>
        <w:spacing w:before="120" w:after="120" w:line="240" w:lineRule="auto"/>
        <w:ind w:left="360"/>
        <w:contextualSpacing/>
        <w:jc w:val="both"/>
        <w:rPr>
          <w:sz w:val="24"/>
        </w:rPr>
      </w:pPr>
      <w:r w:rsidRPr="002D2CD1">
        <w:rPr>
          <w:sz w:val="24"/>
        </w:rPr>
        <w:t xml:space="preserve">cheltuielilor de transport, atunci când nu se externalizează. În acest caz, decontarea acestora se va realiza cu respectarea baremurilor impuse de HG nr. </w:t>
      </w:r>
      <w:r>
        <w:rPr>
          <w:sz w:val="24"/>
        </w:rPr>
        <w:t>714</w:t>
      </w:r>
      <w:r w:rsidRPr="002D2CD1">
        <w:rPr>
          <w:sz w:val="24"/>
        </w:rPr>
        <w:t>/20</w:t>
      </w:r>
      <w:r>
        <w:rPr>
          <w:sz w:val="24"/>
        </w:rPr>
        <w:t>18</w:t>
      </w:r>
      <w:r w:rsidRPr="002D2CD1">
        <w:rPr>
          <w:sz w:val="24"/>
        </w:rPr>
        <w:t>, privind drepturile şi obligaţiile personalului autorităţilor şi instituţiilor publice pe perioada delegării şi detaşării în altă localitate, precum şi în cazul deplasării în interesul serviciului;</w:t>
      </w:r>
    </w:p>
    <w:p w:rsidR="00074F0D" w:rsidRDefault="00074F0D" w:rsidP="00074F0D">
      <w:pPr>
        <w:numPr>
          <w:ilvl w:val="0"/>
          <w:numId w:val="5"/>
        </w:numPr>
        <w:spacing w:before="120" w:after="120" w:line="240" w:lineRule="auto"/>
        <w:ind w:left="360"/>
        <w:contextualSpacing/>
        <w:rPr>
          <w:sz w:val="24"/>
        </w:rPr>
      </w:pPr>
      <w:r w:rsidRPr="002D2CD1">
        <w:rPr>
          <w:sz w:val="24"/>
        </w:rPr>
        <w:t>cheltuielilor poștale</w:t>
      </w:r>
      <w:r>
        <w:rPr>
          <w:sz w:val="24"/>
        </w:rPr>
        <w:t>/ de curierat</w:t>
      </w:r>
      <w:r>
        <w:rPr>
          <w:rFonts w:eastAsia="Times New Roman"/>
          <w:sz w:val="24"/>
          <w:szCs w:val="24"/>
        </w:rPr>
        <w:t>.</w:t>
      </w:r>
    </w:p>
    <w:p w:rsidR="00074F0D" w:rsidRPr="00074F0D" w:rsidRDefault="00074F0D" w:rsidP="00074F0D">
      <w:pPr>
        <w:spacing w:before="120" w:after="120" w:line="240" w:lineRule="auto"/>
        <w:contextualSpacing/>
        <w:rPr>
          <w:sz w:val="24"/>
        </w:rPr>
      </w:pPr>
    </w:p>
    <w:p w:rsidR="00074F0D" w:rsidRDefault="00074F0D" w:rsidP="00074F0D">
      <w:pPr>
        <w:spacing w:before="120" w:after="120" w:line="240" w:lineRule="auto"/>
        <w:contextualSpacing/>
        <w:jc w:val="both"/>
        <w:rPr>
          <w:sz w:val="24"/>
          <w:szCs w:val="24"/>
        </w:rPr>
      </w:pPr>
      <w:r w:rsidRPr="002D2CD1">
        <w:rPr>
          <w:sz w:val="24"/>
        </w:rPr>
        <w:t>La realizarea Fundamentării bugetare</w:t>
      </w:r>
      <w:r>
        <w:rPr>
          <w:sz w:val="24"/>
        </w:rPr>
        <w:t xml:space="preserve"> </w:t>
      </w:r>
      <w:r w:rsidRPr="002D2CD1">
        <w:rPr>
          <w:sz w:val="24"/>
        </w:rPr>
        <w:t xml:space="preserve">salariul/ onorariul experților </w:t>
      </w:r>
      <w:r>
        <w:rPr>
          <w:sz w:val="24"/>
        </w:rPr>
        <w:t>cheie</w:t>
      </w:r>
      <w:r w:rsidRPr="002D2CD1">
        <w:rPr>
          <w:sz w:val="24"/>
        </w:rPr>
        <w:t xml:space="preserve"> se va calcula exclusiv pe durata efectiv prestată de experți în cadrul activităților de formare profesională/ activităţi</w:t>
      </w:r>
      <w:r>
        <w:rPr>
          <w:sz w:val="24"/>
        </w:rPr>
        <w:t>lor</w:t>
      </w:r>
      <w:r w:rsidRPr="002D2CD1">
        <w:rPr>
          <w:sz w:val="24"/>
        </w:rPr>
        <w:t xml:space="preserve"> demonstrative/ acţiuni</w:t>
      </w:r>
      <w:r>
        <w:rPr>
          <w:sz w:val="24"/>
        </w:rPr>
        <w:t>lor</w:t>
      </w:r>
      <w:r w:rsidRPr="002D2CD1">
        <w:rPr>
          <w:sz w:val="24"/>
        </w:rPr>
        <w:t xml:space="preserve"> de informare</w:t>
      </w:r>
      <w:r>
        <w:rPr>
          <w:sz w:val="24"/>
        </w:rPr>
        <w:t>/ acțiunilor de consiliere</w:t>
      </w:r>
      <w:r w:rsidRPr="002D2CD1">
        <w:rPr>
          <w:sz w:val="24"/>
        </w:rPr>
        <w:t xml:space="preserve"> (zile/curs, zile/seminar</w:t>
      </w:r>
      <w:r>
        <w:rPr>
          <w:sz w:val="24"/>
        </w:rPr>
        <w:t>, zile/sesiune</w:t>
      </w:r>
      <w:r w:rsidRPr="002D2CD1">
        <w:rPr>
          <w:sz w:val="24"/>
        </w:rPr>
        <w:t>)/ activităților specifice proiectului de servicii (zile lucrate pentru elaborare monografie, studiu etc.)/</w:t>
      </w:r>
      <w:r>
        <w:rPr>
          <w:sz w:val="24"/>
        </w:rPr>
        <w:t xml:space="preserve"> </w:t>
      </w:r>
      <w:r w:rsidRPr="002D2CD1">
        <w:rPr>
          <w:sz w:val="24"/>
        </w:rPr>
        <w:t xml:space="preserve">acțiunilor de informare (difuzarea cunoștințelor științifice și tehnice) și </w:t>
      </w:r>
      <w:r w:rsidRPr="002D2CD1">
        <w:rPr>
          <w:sz w:val="24"/>
        </w:rPr>
        <w:lastRenderedPageBreak/>
        <w:t>promovare a produselor care fac obiectul unui sistem de calitate (zile derulare eveniment: seminar, târg, expoziție etc</w:t>
      </w:r>
      <w:r w:rsidRPr="00C355E4">
        <w:rPr>
          <w:sz w:val="24"/>
          <w:szCs w:val="24"/>
        </w:rPr>
        <w:t>.)</w:t>
      </w:r>
      <w:r>
        <w:rPr>
          <w:sz w:val="24"/>
          <w:szCs w:val="24"/>
        </w:rPr>
        <w:t>/ acțiunilor de cooperare în vederea creării/ dezvoltării/ promovării lanțului scurt de aprovixionare/ pieței locale</w:t>
      </w:r>
      <w:r w:rsidRPr="00910E91">
        <w:rPr>
          <w:sz w:val="24"/>
          <w:szCs w:val="24"/>
        </w:rPr>
        <w:t xml:space="preserve">. </w:t>
      </w:r>
    </w:p>
    <w:p w:rsidR="00074F0D" w:rsidRDefault="00074F0D" w:rsidP="00074F0D">
      <w:pPr>
        <w:spacing w:before="120" w:after="120" w:line="240" w:lineRule="auto"/>
        <w:contextualSpacing/>
        <w:jc w:val="both"/>
        <w:rPr>
          <w:sz w:val="24"/>
          <w:szCs w:val="24"/>
        </w:rPr>
      </w:pPr>
    </w:p>
    <w:p w:rsidR="00074F0D" w:rsidRDefault="00074F0D" w:rsidP="00074F0D">
      <w:pPr>
        <w:spacing w:before="120" w:after="120" w:line="240" w:lineRule="auto"/>
        <w:jc w:val="both"/>
        <w:rPr>
          <w:sz w:val="24"/>
        </w:rPr>
      </w:pPr>
      <w:r w:rsidRPr="002D2CD1">
        <w:rPr>
          <w:sz w:val="24"/>
        </w:rPr>
        <w:t xml:space="preserve">La realizarea Fundamentării bugetare, solicitantul va consulta Tabelul centralizator al prețurilor maximale utilizate în cadrul proiectelor de servicii finanțate prin </w:t>
      </w:r>
      <w:r>
        <w:rPr>
          <w:sz w:val="24"/>
        </w:rPr>
        <w:t>m</w:t>
      </w:r>
      <w:r w:rsidRPr="002D2CD1">
        <w:rPr>
          <w:sz w:val="24"/>
        </w:rPr>
        <w:t xml:space="preserve">ăsura 19 LEADER a PNDR 2014-2020, disponibilă pe site-ul </w:t>
      </w:r>
      <w:hyperlink r:id="rId9" w:history="1">
        <w:r w:rsidRPr="004132C3">
          <w:rPr>
            <w:rStyle w:val="Hyperlink"/>
            <w:sz w:val="24"/>
            <w:szCs w:val="24"/>
          </w:rPr>
          <w:t>www.afir.info</w:t>
        </w:r>
      </w:hyperlink>
      <w:r w:rsidRPr="002D2CD1">
        <w:rPr>
          <w:sz w:val="24"/>
        </w:rPr>
        <w:t xml:space="preserve">. În cadrul acestei liste se regăsesc limitele </w:t>
      </w:r>
      <w:r>
        <w:rPr>
          <w:sz w:val="24"/>
          <w:szCs w:val="24"/>
        </w:rPr>
        <w:t xml:space="preserve">maxime </w:t>
      </w:r>
      <w:r w:rsidRPr="002D2CD1">
        <w:rPr>
          <w:sz w:val="24"/>
        </w:rPr>
        <w:t xml:space="preserve">de </w:t>
      </w:r>
      <w:r w:rsidRPr="00C355E4">
        <w:rPr>
          <w:sz w:val="24"/>
          <w:szCs w:val="24"/>
        </w:rPr>
        <w:t>pre</w:t>
      </w:r>
      <w:r>
        <w:rPr>
          <w:sz w:val="24"/>
          <w:szCs w:val="24"/>
        </w:rPr>
        <w:t xml:space="preserve">ț pentru </w:t>
      </w:r>
      <w:r w:rsidRPr="002D2CD1">
        <w:rPr>
          <w:sz w:val="24"/>
        </w:rPr>
        <w:t xml:space="preserve"> care se acceptă alocarea financiară pentru diferite categorii de servicii. Astfel, pentru stabilirea onorariului </w:t>
      </w:r>
      <w:r>
        <w:rPr>
          <w:sz w:val="24"/>
          <w:szCs w:val="24"/>
        </w:rPr>
        <w:t xml:space="preserve">celorlalte categorii de </w:t>
      </w:r>
      <w:r w:rsidRPr="00C355E4">
        <w:rPr>
          <w:sz w:val="24"/>
          <w:szCs w:val="24"/>
        </w:rPr>
        <w:t>exper</w:t>
      </w:r>
      <w:r>
        <w:rPr>
          <w:sz w:val="24"/>
          <w:szCs w:val="24"/>
        </w:rPr>
        <w:t>ți implicate în implementarea proiectului (în afara managerului de proiect și a experților cheie)</w:t>
      </w:r>
      <w:r w:rsidRPr="002D2CD1">
        <w:rPr>
          <w:sz w:val="24"/>
        </w:rPr>
        <w:t xml:space="preserve"> se va consulta poziția </w:t>
      </w:r>
      <w:r>
        <w:rPr>
          <w:sz w:val="24"/>
        </w:rPr>
        <w:t>„</w:t>
      </w:r>
      <w:r w:rsidRPr="002D2CD1">
        <w:rPr>
          <w:sz w:val="24"/>
        </w:rPr>
        <w:t>personal auxiliar”. Pentru stabilirea onorariului experților-cheie</w:t>
      </w:r>
      <w:r w:rsidRPr="00C355E4">
        <w:rPr>
          <w:sz w:val="24"/>
          <w:szCs w:val="24"/>
        </w:rPr>
        <w:t xml:space="preserve"> </w:t>
      </w:r>
      <w:r w:rsidRPr="002D2CD1">
        <w:rPr>
          <w:sz w:val="24"/>
        </w:rPr>
        <w:t xml:space="preserve">se va consulta poziția </w:t>
      </w:r>
      <w:r>
        <w:rPr>
          <w:sz w:val="24"/>
        </w:rPr>
        <w:t>„</w:t>
      </w:r>
      <w:r w:rsidRPr="002D2CD1">
        <w:rPr>
          <w:sz w:val="24"/>
        </w:rPr>
        <w:t xml:space="preserve">expert formator”.  </w:t>
      </w:r>
    </w:p>
    <w:p w:rsidR="00074F0D" w:rsidRDefault="00074F0D" w:rsidP="00074F0D">
      <w:pPr>
        <w:spacing w:before="120" w:after="120" w:line="240" w:lineRule="auto"/>
        <w:contextualSpacing/>
        <w:jc w:val="both"/>
        <w:rPr>
          <w:sz w:val="24"/>
        </w:rPr>
      </w:pPr>
      <w:r w:rsidRPr="002D2CD1">
        <w:rPr>
          <w:sz w:val="24"/>
        </w:rPr>
        <w:t>În cazul servicii</w:t>
      </w:r>
      <w:r>
        <w:rPr>
          <w:sz w:val="24"/>
        </w:rPr>
        <w:t>lor</w:t>
      </w:r>
      <w:r w:rsidRPr="002D2CD1">
        <w:rPr>
          <w:sz w:val="24"/>
        </w:rPr>
        <w:t xml:space="preserve"> </w:t>
      </w:r>
      <w:r>
        <w:rPr>
          <w:sz w:val="24"/>
        </w:rPr>
        <w:t xml:space="preserve">care </w:t>
      </w:r>
      <w:r w:rsidRPr="002D2CD1">
        <w:rPr>
          <w:sz w:val="24"/>
        </w:rPr>
        <w:t xml:space="preserve">nu se regăsesc în Baza de date (Tabelul centralizator al prețurilor maximale utilizate în cadrul proiectelor de servicii finanțate prin </w:t>
      </w:r>
      <w:r>
        <w:rPr>
          <w:sz w:val="24"/>
        </w:rPr>
        <w:t>m</w:t>
      </w:r>
      <w:r w:rsidRPr="002D2CD1">
        <w:rPr>
          <w:sz w:val="24"/>
        </w:rPr>
        <w:t>ăsura 19 LEADER a PNDR 2014-2020)</w:t>
      </w:r>
      <w:r>
        <w:rPr>
          <w:sz w:val="24"/>
        </w:rPr>
        <w:t>,</w:t>
      </w:r>
      <w:r w:rsidRPr="002D2CD1">
        <w:rPr>
          <w:sz w:val="24"/>
        </w:rPr>
        <w:t xml:space="preserve"> </w:t>
      </w:r>
      <w:r>
        <w:rPr>
          <w:sz w:val="24"/>
        </w:rPr>
        <w:t xml:space="preserve">precum și pentru toate categoriile de bunuri bugetate, </w:t>
      </w:r>
      <w:r w:rsidRPr="002D2CD1">
        <w:rPr>
          <w:sz w:val="24"/>
        </w:rPr>
        <w:t>solicitantul are obligația să atașeze la Cererea de Finanțare o ofertă conformă pentru fiecare bun/ serviciu bugetat a cărui valoare nu depășește 15.000 Euro și câte 2 oferte conforme pentru fiecare bun/ serviciu a cărui valoare depășește această valoare. Toate cheltuielile realizate trebuie să fie rezonabile, justificate şi să corespundă principiilor unei bune gestionări financiare, în special din punct de vedere al raportului preţ-calitate şi al rentabilităţii.</w:t>
      </w:r>
    </w:p>
    <w:p w:rsidR="00074F0D" w:rsidRDefault="00074F0D" w:rsidP="00074F0D">
      <w:pPr>
        <w:spacing w:before="120" w:after="120" w:line="240" w:lineRule="auto"/>
        <w:contextualSpacing/>
        <w:jc w:val="both"/>
        <w:rPr>
          <w:sz w:val="24"/>
        </w:rPr>
      </w:pPr>
    </w:p>
    <w:p w:rsidR="00074F0D" w:rsidRDefault="00074F0D" w:rsidP="00074F0D">
      <w:pPr>
        <w:spacing w:before="120" w:after="120" w:line="240" w:lineRule="auto"/>
        <w:contextualSpacing/>
        <w:jc w:val="both"/>
        <w:rPr>
          <w:sz w:val="24"/>
        </w:rPr>
      </w:pPr>
      <w:r>
        <w:rPr>
          <w:sz w:val="24"/>
        </w:rPr>
        <w:t>Pentru acțiunile de formare, costul pe participant nu va depăși 55 euro/persoană/zi, respectiv 103 euro/persoană/zi dacă acesta cuprinde și cheltuieli de cazare și transport.</w:t>
      </w:r>
    </w:p>
    <w:p w:rsidR="00074F0D" w:rsidRDefault="00074F0D" w:rsidP="00074F0D">
      <w:pPr>
        <w:spacing w:before="120" w:after="120" w:line="240" w:lineRule="auto"/>
        <w:contextualSpacing/>
        <w:jc w:val="both"/>
        <w:rPr>
          <w:sz w:val="24"/>
        </w:rPr>
      </w:pPr>
    </w:p>
    <w:p w:rsidR="00074F0D" w:rsidRDefault="00074F0D" w:rsidP="00074F0D">
      <w:pPr>
        <w:spacing w:before="120" w:after="120" w:line="240" w:lineRule="auto"/>
        <w:contextualSpacing/>
        <w:jc w:val="both"/>
        <w:rPr>
          <w:sz w:val="24"/>
        </w:rPr>
      </w:pPr>
      <w:r>
        <w:rPr>
          <w:sz w:val="24"/>
        </w:rPr>
        <w:t>Pentru acțiunile de informare, costul pe participant nu va depăși 60 euro/persoană/zi.</w:t>
      </w:r>
    </w:p>
    <w:p w:rsidR="00074F0D" w:rsidRDefault="00074F0D" w:rsidP="00074F0D">
      <w:pPr>
        <w:spacing w:before="120" w:after="120" w:line="240" w:lineRule="auto"/>
        <w:contextualSpacing/>
        <w:jc w:val="both"/>
        <w:rPr>
          <w:sz w:val="24"/>
        </w:rPr>
      </w:pPr>
    </w:p>
    <w:p w:rsidR="00074F0D" w:rsidRDefault="00074F0D" w:rsidP="00074F0D">
      <w:pPr>
        <w:spacing w:before="120" w:after="120" w:line="240" w:lineRule="auto"/>
        <w:contextualSpacing/>
        <w:jc w:val="both"/>
        <w:rPr>
          <w:sz w:val="24"/>
        </w:rPr>
      </w:pPr>
      <w:r>
        <w:rPr>
          <w:sz w:val="24"/>
        </w:rPr>
        <w:t xml:space="preserve">Pentru acțiunile de consiliere, costul pe participant nu va depăși 1500 euro. </w:t>
      </w:r>
    </w:p>
    <w:p w:rsidR="006E5A9E" w:rsidRPr="002D2CD1" w:rsidRDefault="006E5A9E" w:rsidP="006E5A9E">
      <w:pPr>
        <w:spacing w:before="120" w:after="120" w:line="240" w:lineRule="auto"/>
        <w:contextualSpacing/>
        <w:jc w:val="both"/>
        <w:rPr>
          <w:sz w:val="24"/>
        </w:rPr>
      </w:pPr>
    </w:p>
    <w:p w:rsidR="00074F0D" w:rsidRDefault="00074F0D" w:rsidP="00074F0D">
      <w:pPr>
        <w:spacing w:before="120" w:after="120" w:line="240" w:lineRule="auto"/>
        <w:contextualSpacing/>
        <w:jc w:val="both"/>
        <w:rPr>
          <w:b/>
          <w:sz w:val="24"/>
        </w:rPr>
      </w:pPr>
      <w:r w:rsidRPr="002D2CD1">
        <w:rPr>
          <w:b/>
          <w:sz w:val="24"/>
        </w:rPr>
        <w:t>Cheltuieli neeligibile:</w:t>
      </w:r>
    </w:p>
    <w:p w:rsidR="00074F0D" w:rsidRDefault="00074F0D" w:rsidP="00074F0D">
      <w:pPr>
        <w:spacing w:before="120" w:after="120" w:line="240" w:lineRule="auto"/>
        <w:contextualSpacing/>
        <w:jc w:val="both"/>
        <w:rPr>
          <w:sz w:val="24"/>
        </w:rPr>
      </w:pPr>
      <w:r w:rsidRPr="000A2910">
        <w:rPr>
          <w:sz w:val="24"/>
        </w:rPr>
        <w:t>Nu sunt eligibile:</w:t>
      </w:r>
    </w:p>
    <w:p w:rsidR="00074F0D" w:rsidRDefault="00074F0D" w:rsidP="00074F0D">
      <w:pPr>
        <w:numPr>
          <w:ilvl w:val="0"/>
          <w:numId w:val="13"/>
        </w:numPr>
        <w:spacing w:before="120" w:after="120" w:line="240" w:lineRule="auto"/>
        <w:contextualSpacing/>
        <w:jc w:val="both"/>
        <w:rPr>
          <w:sz w:val="24"/>
        </w:rPr>
      </w:pPr>
      <w:r>
        <w:rPr>
          <w:sz w:val="24"/>
        </w:rPr>
        <w:t>cheltuielile cu investițiile;</w:t>
      </w:r>
    </w:p>
    <w:p w:rsidR="00074F0D" w:rsidRDefault="00074F0D" w:rsidP="00074F0D">
      <w:pPr>
        <w:numPr>
          <w:ilvl w:val="0"/>
          <w:numId w:val="13"/>
        </w:numPr>
        <w:spacing w:before="120" w:after="120" w:line="240" w:lineRule="auto"/>
        <w:contextualSpacing/>
        <w:jc w:val="both"/>
        <w:rPr>
          <w:sz w:val="24"/>
        </w:rPr>
      </w:pPr>
      <w:r>
        <w:rPr>
          <w:sz w:val="24"/>
        </w:rPr>
        <w:t>cheltuielile legate de cursuri de formare profesională finanțate prin alte programe;</w:t>
      </w:r>
    </w:p>
    <w:p w:rsidR="00074F0D" w:rsidRDefault="00074F0D" w:rsidP="00074F0D">
      <w:pPr>
        <w:numPr>
          <w:ilvl w:val="0"/>
          <w:numId w:val="13"/>
        </w:numPr>
        <w:spacing w:before="120" w:after="120" w:line="240" w:lineRule="auto"/>
        <w:contextualSpacing/>
        <w:jc w:val="both"/>
        <w:rPr>
          <w:sz w:val="24"/>
        </w:rPr>
      </w:pPr>
      <w:r>
        <w:rPr>
          <w:sz w:val="24"/>
        </w:rPr>
        <w:t xml:space="preserve">cheltuielile </w:t>
      </w:r>
      <w:r w:rsidRPr="005667AF">
        <w:rPr>
          <w:sz w:val="24"/>
        </w:rPr>
        <w:t xml:space="preserve"> pentru activitățile de informare/ </w:t>
      </w:r>
      <w:r w:rsidRPr="00AA4E5A">
        <w:rPr>
          <w:sz w:val="24"/>
        </w:rPr>
        <w:t>promovare a vinurilor de calitate finanțate din fonduri F.E.G.A</w:t>
      </w:r>
      <w:r>
        <w:rPr>
          <w:sz w:val="24"/>
        </w:rPr>
        <w:t>;</w:t>
      </w:r>
      <w:r w:rsidRPr="00AA4E5A">
        <w:rPr>
          <w:sz w:val="24"/>
        </w:rPr>
        <w:t xml:space="preserve"> </w:t>
      </w:r>
    </w:p>
    <w:p w:rsidR="00074F0D" w:rsidRDefault="00074F0D" w:rsidP="00074F0D">
      <w:pPr>
        <w:numPr>
          <w:ilvl w:val="0"/>
          <w:numId w:val="13"/>
        </w:numPr>
        <w:spacing w:before="120" w:after="120" w:line="240" w:lineRule="auto"/>
        <w:contextualSpacing/>
        <w:jc w:val="both"/>
        <w:rPr>
          <w:sz w:val="24"/>
        </w:rPr>
      </w:pPr>
      <w:r>
        <w:rPr>
          <w:sz w:val="24"/>
        </w:rPr>
        <w:t xml:space="preserve">cheltuielile </w:t>
      </w:r>
      <w:r w:rsidRPr="00D80BD8">
        <w:rPr>
          <w:sz w:val="24"/>
        </w:rPr>
        <w:t>pentru acțiuni</w:t>
      </w:r>
      <w:r>
        <w:rPr>
          <w:sz w:val="24"/>
        </w:rPr>
        <w:t>le</w:t>
      </w:r>
      <w:r w:rsidRPr="00AA4E5A">
        <w:rPr>
          <w:sz w:val="24"/>
        </w:rPr>
        <w:t xml:space="preserve"> de informare și de promovare referitoare la mărci comerciale</w:t>
      </w:r>
      <w:r>
        <w:rPr>
          <w:sz w:val="24"/>
        </w:rPr>
        <w:t>;</w:t>
      </w:r>
    </w:p>
    <w:p w:rsidR="006E5A9E" w:rsidRDefault="00074F0D" w:rsidP="006E5A9E">
      <w:pPr>
        <w:numPr>
          <w:ilvl w:val="0"/>
          <w:numId w:val="13"/>
        </w:numPr>
        <w:spacing w:before="120" w:after="120" w:line="240" w:lineRule="auto"/>
        <w:contextualSpacing/>
        <w:jc w:val="both"/>
        <w:rPr>
          <w:sz w:val="24"/>
        </w:rPr>
      </w:pPr>
      <w:r>
        <w:rPr>
          <w:sz w:val="24"/>
        </w:rPr>
        <w:t>cheltuielile care nu servesc exclusiv obiectivelor proiectului.</w:t>
      </w:r>
    </w:p>
    <w:p w:rsidR="00074F0D" w:rsidRPr="00074F0D" w:rsidRDefault="00074F0D" w:rsidP="00074F0D">
      <w:pPr>
        <w:spacing w:before="120" w:after="120" w:line="240" w:lineRule="auto"/>
        <w:ind w:left="360"/>
        <w:contextualSpacing/>
        <w:jc w:val="both"/>
        <w:rPr>
          <w:sz w:val="24"/>
        </w:rPr>
      </w:pPr>
    </w:p>
    <w:p w:rsidR="006E5A9E" w:rsidRPr="002D2CD1" w:rsidRDefault="006E5A9E" w:rsidP="006E5A9E">
      <w:pPr>
        <w:spacing w:before="120" w:after="120" w:line="240" w:lineRule="auto"/>
        <w:contextualSpacing/>
        <w:jc w:val="both"/>
        <w:rPr>
          <w:b/>
          <w:sz w:val="24"/>
        </w:rPr>
      </w:pPr>
      <w:r w:rsidRPr="002D2CD1">
        <w:rPr>
          <w:b/>
          <w:sz w:val="24"/>
        </w:rPr>
        <w:t>ANEXA 2</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b/>
          <w:sz w:val="24"/>
        </w:rPr>
      </w:pPr>
      <w:r w:rsidRPr="002D2CD1">
        <w:rPr>
          <w:b/>
          <w:sz w:val="24"/>
        </w:rPr>
        <w:t>DECLARAȚIE PE PROPRIA RĂSPUNDERE A SOLICITANTULUI</w:t>
      </w:r>
    </w:p>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sidRPr="002D2CD1">
        <w:rPr>
          <w:sz w:val="24"/>
        </w:rPr>
        <w:t>Prin această declarație solicitantul............., care solicită asistență financiară nerambursabilă prin programul FEADR pentru proiectul ".............................................", prin reprezentantul legal.............................., cunoscând prevederile legii penale cu privire la falsul in declarații:</w:t>
      </w:r>
    </w:p>
    <w:p w:rsidR="006E5A9E" w:rsidRPr="002D2CD1" w:rsidRDefault="006E5A9E" w:rsidP="006E5A9E">
      <w:pPr>
        <w:spacing w:before="120" w:after="120" w:line="240" w:lineRule="auto"/>
        <w:contextualSpacing/>
        <w:jc w:val="both"/>
        <w:rPr>
          <w:sz w:val="24"/>
        </w:rPr>
      </w:pPr>
      <w:r w:rsidRPr="002D2CD1">
        <w:rPr>
          <w:sz w:val="24"/>
        </w:rPr>
        <w:t>1.</w:t>
      </w:r>
      <w:r w:rsidRPr="002D2CD1">
        <w:rPr>
          <w:sz w:val="24"/>
        </w:rPr>
        <w:tab/>
      </w:r>
      <w:r w:rsidRPr="004B4183">
        <w:rPr>
          <w:noProof/>
          <w:sz w:val="24"/>
          <w:szCs w:val="24"/>
          <w:lang w:val="en-US"/>
        </w:rPr>
        <w:drawing>
          <wp:inline distT="0" distB="0" distL="0" distR="0">
            <wp:extent cx="104775" cy="171450"/>
            <wp:effectExtent l="0" t="0" r="9525" b="0"/>
            <wp:docPr id="19" name="I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Declar că proiectul propus asistenței financiare nerambursabile FEADR nu a beneficiat și nu beneficiază de altă finanțare din programe de finanțare nerambursabilă;</w:t>
      </w:r>
    </w:p>
    <w:p w:rsidR="006E5A9E" w:rsidRPr="002D2CD1" w:rsidRDefault="006E5A9E" w:rsidP="006E5A9E">
      <w:pPr>
        <w:spacing w:before="120" w:after="120" w:line="240" w:lineRule="auto"/>
        <w:contextualSpacing/>
        <w:jc w:val="both"/>
        <w:rPr>
          <w:sz w:val="24"/>
        </w:rPr>
      </w:pPr>
      <w:r w:rsidRPr="002D2CD1">
        <w:rPr>
          <w:sz w:val="24"/>
        </w:rPr>
        <w:t>De asemenea mă angajez ca în cazul în care proiectul va fi selectat pentru finanțare FEADR, nu voi depune acest proiect la niciun alt program de finanțare nerambursabilă la care proiectul poate fi în întregime sau parțial eligibil pentru asistență;</w:t>
      </w:r>
    </w:p>
    <w:p w:rsidR="006E5A9E" w:rsidRPr="002D2CD1" w:rsidRDefault="000E11E2" w:rsidP="006E5A9E">
      <w:pPr>
        <w:spacing w:before="120" w:after="120" w:line="240" w:lineRule="auto"/>
        <w:contextualSpacing/>
        <w:jc w:val="both"/>
        <w:rPr>
          <w:sz w:val="24"/>
        </w:rPr>
      </w:pPr>
      <w:r w:rsidRPr="000E11E2">
        <w:rPr>
          <w:noProof/>
          <w:sz w:val="24"/>
          <w:szCs w:val="24"/>
          <w:lang w:val="en-US"/>
        </w:rPr>
        <w:pict>
          <v:shapetype id="_x0000_t202" coordsize="21600,21600" o:spt="202" path="m,l,21600r21600,l21600,xe">
            <v:stroke joinstyle="miter"/>
            <v:path gradientshapeok="t" o:connecttype="rect"/>
          </v:shapetype>
          <v:shape id="Casetă text 92" o:spid="_x0000_s1026" type="#_x0000_t202" style="position:absolute;left:0;text-align:left;margin-left:24.1pt;margin-top:-.15pt;width:7.5pt;height:12pt;z-index:25165926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" fillcolor="window" strokeweight=".5pt">
            <v:path arrowok="t"/>
            <v:textbox style="mso-next-textbox:#Casetă text 92">
              <w:txbxContent>
                <w:p w:rsidR="00347BED" w:rsidRDefault="00347BED" w:rsidP="006E5A9E"/>
              </w:txbxContent>
            </v:textbox>
          </v:shape>
        </w:pict>
      </w:r>
      <w:r w:rsidR="006E5A9E" w:rsidRPr="002D2CD1">
        <w:rPr>
          <w:sz w:val="24"/>
        </w:rPr>
        <w:t>2.</w:t>
      </w:r>
      <w:r w:rsidR="006E5A9E" w:rsidRPr="002D2CD1">
        <w:rPr>
          <w:sz w:val="24"/>
        </w:rPr>
        <w:tab/>
        <w:t>Declar că îndeplinesc condițiile de eligibilitate din apelul de selectie publicat de GAL</w:t>
      </w:r>
      <w:r w:rsidR="00BE388A" w:rsidRPr="00BE388A">
        <w:rPr>
          <w:i/>
          <w:sz w:val="24"/>
        </w:rPr>
        <w:t xml:space="preserve"> </w:t>
      </w:r>
      <w:r w:rsidR="00BE388A" w:rsidRPr="00BE388A">
        <w:rPr>
          <w:sz w:val="24"/>
        </w:rPr>
        <w:t>SAMUS POROLISSUM</w:t>
      </w:r>
      <w:r w:rsidR="006E5A9E" w:rsidRPr="00BE388A">
        <w:rPr>
          <w:sz w:val="24"/>
        </w:rPr>
        <w:t>.....................</w:t>
      </w:r>
      <w:r w:rsidR="006E5A9E" w:rsidRPr="002D2CD1">
        <w:rPr>
          <w:sz w:val="24"/>
        </w:rPr>
        <w:t xml:space="preserve"> (cuprinse în Strategia de Dezvoltare Locală elaborată de Grupul de Acțiune Locală) și mă angajez să le respect pe perioada de valabilitate a contractului de finanțare, inclusiv criteriile de selecție pentru care am fost punctat;</w:t>
      </w:r>
    </w:p>
    <w:p w:rsidR="006E5A9E" w:rsidRPr="002D2CD1" w:rsidRDefault="006E5A9E" w:rsidP="006E5A9E">
      <w:pPr>
        <w:spacing w:before="120" w:after="120" w:line="240" w:lineRule="auto"/>
        <w:contextualSpacing/>
        <w:jc w:val="both"/>
        <w:rPr>
          <w:sz w:val="24"/>
        </w:rPr>
      </w:pPr>
      <w:r w:rsidRPr="002D2CD1">
        <w:rPr>
          <w:sz w:val="24"/>
        </w:rPr>
        <w:t>3.</w:t>
      </w:r>
      <w:r w:rsidRPr="002D2CD1">
        <w:rPr>
          <w:sz w:val="24"/>
        </w:rPr>
        <w:tab/>
      </w:r>
      <w:r w:rsidRPr="004B4183">
        <w:rPr>
          <w:noProof/>
          <w:sz w:val="24"/>
          <w:szCs w:val="24"/>
          <w:lang w:val="en-US"/>
        </w:rPr>
        <w:drawing>
          <wp:inline distT="0" distB="0" distL="0" distR="0">
            <wp:extent cx="104775" cy="171450"/>
            <wp:effectExtent l="0" t="0" r="9525" b="0"/>
            <wp:docPr id="18" name="I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Declar că toate informațiile din prezenta cerere de finanțare și din documentele anexate sunt corecte și mă angajez să respect condițiile cerute în reglementările referitoare la prezentul program și pe cele legate de proiectul anexat și să furnizez periodic, la cerere, documente justificative necesare;</w:t>
      </w:r>
    </w:p>
    <w:p w:rsidR="006E5A9E" w:rsidRPr="002D2CD1" w:rsidRDefault="00B62F59" w:rsidP="006E5A9E">
      <w:pPr>
        <w:spacing w:before="120" w:after="120" w:line="240" w:lineRule="auto"/>
        <w:contextualSpacing/>
        <w:jc w:val="both"/>
        <w:rPr>
          <w:sz w:val="24"/>
        </w:rPr>
      </w:pPr>
      <w:r>
        <w:rPr>
          <w:sz w:val="24"/>
        </w:rPr>
        <w:t>4</w:t>
      </w:r>
      <w:r w:rsidR="006E5A9E" w:rsidRPr="002D2CD1">
        <w:rPr>
          <w:sz w:val="24"/>
        </w:rPr>
        <w:t>.</w:t>
      </w:r>
      <w:r w:rsidR="006E5A9E" w:rsidRPr="002D2CD1">
        <w:rPr>
          <w:sz w:val="24"/>
        </w:rPr>
        <w:tab/>
        <w:t>Declar că eu și organizația mea nu suntem într-unul din următoarele cazuri:</w:t>
      </w:r>
    </w:p>
    <w:p w:rsidR="006E5A9E" w:rsidRPr="002D2CD1" w:rsidRDefault="006E5A9E" w:rsidP="006E5A9E">
      <w:pPr>
        <w:spacing w:before="120" w:after="120" w:line="240" w:lineRule="auto"/>
        <w:contextualSpacing/>
        <w:jc w:val="both"/>
        <w:rPr>
          <w:sz w:val="24"/>
        </w:rPr>
      </w:pPr>
      <w:r w:rsidRPr="002D2CD1">
        <w:rPr>
          <w:sz w:val="24"/>
        </w:rPr>
        <w:t>-</w:t>
      </w:r>
      <w:r w:rsidRPr="002D2CD1">
        <w:rPr>
          <w:sz w:val="24"/>
        </w:rPr>
        <w:tab/>
      </w:r>
      <w:r w:rsidRPr="004B4183">
        <w:rPr>
          <w:noProof/>
          <w:sz w:val="24"/>
          <w:szCs w:val="24"/>
          <w:lang w:val="en-US"/>
        </w:rPr>
        <w:drawing>
          <wp:inline distT="0" distB="0" distL="0" distR="0">
            <wp:extent cx="104775" cy="171450"/>
            <wp:effectExtent l="0" t="0" r="9525" b="0"/>
            <wp:docPr id="16" name="I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Acuzat din cauza unei greșeli privind conduita profesională având ca soluție finală res judicata (împotriva căreia nici un apel nu este posibil);</w:t>
      </w:r>
    </w:p>
    <w:p w:rsidR="006E5A9E" w:rsidRPr="002D2CD1" w:rsidRDefault="006E5A9E" w:rsidP="006E5A9E">
      <w:pPr>
        <w:spacing w:before="120" w:after="120" w:line="240" w:lineRule="auto"/>
        <w:contextualSpacing/>
        <w:jc w:val="both"/>
        <w:rPr>
          <w:sz w:val="24"/>
        </w:rPr>
      </w:pPr>
      <w:r w:rsidRPr="002D2CD1">
        <w:rPr>
          <w:sz w:val="24"/>
        </w:rPr>
        <w:t>-</w:t>
      </w:r>
      <w:r w:rsidRPr="002D2CD1">
        <w:rPr>
          <w:sz w:val="24"/>
        </w:rPr>
        <w:tab/>
      </w:r>
      <w:r w:rsidRPr="004B4183">
        <w:rPr>
          <w:noProof/>
          <w:sz w:val="24"/>
          <w:szCs w:val="24"/>
          <w:lang w:val="en-US"/>
        </w:rPr>
        <w:drawing>
          <wp:inline distT="0" distB="0" distL="0" distR="0">
            <wp:extent cx="104775" cy="171450"/>
            <wp:effectExtent l="0" t="0" r="9525" b="0"/>
            <wp:docPr id="15" name="I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Vinovat de grave deficiențe de conduită profesională dovedite prin orice mijloace pe care Agenția le poate justifica;</w:t>
      </w:r>
    </w:p>
    <w:p w:rsidR="006E5A9E" w:rsidRPr="002D2CD1" w:rsidRDefault="006E5A9E" w:rsidP="006E5A9E">
      <w:pPr>
        <w:spacing w:before="120" w:after="120" w:line="240" w:lineRule="auto"/>
        <w:contextualSpacing/>
        <w:jc w:val="both"/>
        <w:rPr>
          <w:sz w:val="24"/>
        </w:rPr>
      </w:pPr>
      <w:r w:rsidRPr="002D2CD1">
        <w:rPr>
          <w:sz w:val="24"/>
        </w:rPr>
        <w:t>-</w:t>
      </w:r>
      <w:r w:rsidRPr="002D2CD1">
        <w:rPr>
          <w:sz w:val="24"/>
        </w:rPr>
        <w:tab/>
      </w:r>
      <w:r w:rsidRPr="004B4183">
        <w:rPr>
          <w:noProof/>
          <w:sz w:val="24"/>
          <w:szCs w:val="24"/>
          <w:lang w:val="en-US"/>
        </w:rPr>
        <w:drawing>
          <wp:inline distT="0" distB="0" distL="0" distR="0">
            <wp:extent cx="104775" cy="171450"/>
            <wp:effectExtent l="0" t="0" r="9525" b="0"/>
            <wp:docPr id="14" name="I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Vinovat de faptul că nu am prezentat informațiile cerute de autoritatea contractantă ca o condiție de participare la licitație sau contractare;</w:t>
      </w:r>
    </w:p>
    <w:p w:rsidR="006E5A9E" w:rsidRPr="002D2CD1" w:rsidRDefault="006E5A9E" w:rsidP="006E5A9E">
      <w:pPr>
        <w:spacing w:before="120" w:after="120" w:line="240" w:lineRule="auto"/>
        <w:contextualSpacing/>
        <w:jc w:val="both"/>
        <w:rPr>
          <w:sz w:val="24"/>
        </w:rPr>
      </w:pPr>
      <w:r w:rsidRPr="002D2CD1">
        <w:rPr>
          <w:sz w:val="24"/>
        </w:rPr>
        <w:t>-</w:t>
      </w:r>
      <w:r w:rsidRPr="002D2CD1">
        <w:rPr>
          <w:sz w:val="24"/>
        </w:rPr>
        <w:tab/>
      </w:r>
      <w:r w:rsidRPr="004B4183">
        <w:rPr>
          <w:noProof/>
          <w:sz w:val="24"/>
          <w:szCs w:val="24"/>
          <w:lang w:val="en-US"/>
        </w:rPr>
        <w:drawing>
          <wp:inline distT="0" distB="0" distL="0" distR="0">
            <wp:extent cx="104775" cy="171450"/>
            <wp:effectExtent l="0" t="0" r="9525" b="0"/>
            <wp:docPr id="13" name="I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Încălcarea prevederilor contractuale prin care nu mi-am îndeplinit obligațiile contractuale în legătură cu un alt contract cu Agenția sau alte contracte finanțate din fonduri comunitare;</w:t>
      </w:r>
    </w:p>
    <w:p w:rsidR="006E5A9E" w:rsidRPr="002D2CD1" w:rsidRDefault="006E5A9E" w:rsidP="006E5A9E">
      <w:pPr>
        <w:spacing w:before="120" w:after="120" w:line="240" w:lineRule="auto"/>
        <w:contextualSpacing/>
        <w:jc w:val="both"/>
        <w:rPr>
          <w:sz w:val="24"/>
        </w:rPr>
      </w:pPr>
      <w:r w:rsidRPr="002D2CD1">
        <w:rPr>
          <w:sz w:val="24"/>
        </w:rPr>
        <w:t>-</w:t>
      </w:r>
      <w:r w:rsidRPr="002D2CD1">
        <w:rPr>
          <w:sz w:val="24"/>
        </w:rPr>
        <w:tab/>
      </w:r>
      <w:r w:rsidRPr="004B4183">
        <w:rPr>
          <w:noProof/>
          <w:sz w:val="24"/>
          <w:szCs w:val="24"/>
          <w:lang w:val="en-US"/>
        </w:rPr>
        <w:drawing>
          <wp:inline distT="0" distB="0" distL="0" distR="0">
            <wp:extent cx="104775" cy="171450"/>
            <wp:effectExtent l="0" t="0" r="9525" b="0"/>
            <wp:docPr id="12" name="I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Încercarea de a obține informații confidențiale sau de influențare a Agenției în timpul procesului de evaluare a proiectului și nu voi face presiuni la adresa evaluatorului.</w:t>
      </w:r>
    </w:p>
    <w:p w:rsidR="006E5A9E" w:rsidRPr="002D2CD1" w:rsidRDefault="00B62F59" w:rsidP="006E5A9E">
      <w:pPr>
        <w:spacing w:before="120" w:after="120" w:line="240" w:lineRule="auto"/>
        <w:contextualSpacing/>
        <w:jc w:val="both"/>
        <w:rPr>
          <w:sz w:val="24"/>
        </w:rPr>
      </w:pPr>
      <w:r>
        <w:rPr>
          <w:sz w:val="24"/>
        </w:rPr>
        <w:t>5</w:t>
      </w:r>
      <w:r w:rsidR="006E5A9E" w:rsidRPr="002D2CD1">
        <w:rPr>
          <w:sz w:val="24"/>
        </w:rPr>
        <w:t>.      Declar că organizația pe care o reprezint :</w:t>
      </w:r>
    </w:p>
    <w:p w:rsidR="006E5A9E" w:rsidRPr="002D2CD1" w:rsidRDefault="006E5A9E" w:rsidP="006E5A9E">
      <w:pPr>
        <w:spacing w:before="120" w:after="120" w:line="240" w:lineRule="auto"/>
        <w:contextualSpacing/>
        <w:jc w:val="both"/>
        <w:rPr>
          <w:sz w:val="24"/>
        </w:rPr>
      </w:pPr>
      <w:r w:rsidRPr="004B4183">
        <w:rPr>
          <w:noProof/>
          <w:sz w:val="24"/>
          <w:szCs w:val="24"/>
          <w:lang w:val="en-US"/>
        </w:rPr>
        <w:drawing>
          <wp:inline distT="0" distB="0" distL="0" distR="0">
            <wp:extent cx="114300" cy="171450"/>
            <wp:effectExtent l="0" t="0" r="0" b="0"/>
            <wp:docPr id="11" name="I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14300" cy="171450"/>
                    </a:xfrm>
                    <a:prstGeom prst="rect">
                      <a:avLst/>
                    </a:prstGeom>
                    <a:noFill/>
                    <a:ln>
                      <a:noFill/>
                    </a:ln>
                  </pic:spPr>
                </pic:pic>
              </a:graphicData>
            </a:graphic>
          </wp:inline>
        </w:drawing>
      </w:r>
      <w:r w:rsidRPr="002D2CD1">
        <w:rPr>
          <w:sz w:val="24"/>
        </w:rPr>
        <w:t xml:space="preserve">   ARE datorii către instituții de credit și/sau instituții financiare nebancare pentru care prezint graficul de rambursare;</w:t>
      </w:r>
    </w:p>
    <w:p w:rsidR="006E5A9E" w:rsidRPr="002D2CD1" w:rsidRDefault="006E5A9E" w:rsidP="006E5A9E">
      <w:pPr>
        <w:spacing w:before="120" w:after="120" w:line="240" w:lineRule="auto"/>
        <w:contextualSpacing/>
        <w:jc w:val="both"/>
        <w:rPr>
          <w:sz w:val="24"/>
          <w:szCs w:val="24"/>
        </w:rPr>
      </w:pPr>
      <w:r w:rsidRPr="002D2CD1">
        <w:rPr>
          <w:sz w:val="24"/>
          <w:szCs w:val="24"/>
        </w:rPr>
        <w:t>sau</w:t>
      </w:r>
    </w:p>
    <w:p w:rsidR="006E5A9E" w:rsidRPr="002D2CD1" w:rsidRDefault="006E5A9E" w:rsidP="006E5A9E">
      <w:pPr>
        <w:spacing w:before="120" w:after="120" w:line="240" w:lineRule="auto"/>
        <w:contextualSpacing/>
        <w:jc w:val="both"/>
        <w:rPr>
          <w:sz w:val="24"/>
        </w:rPr>
      </w:pPr>
      <w:r w:rsidRPr="004B4183">
        <w:rPr>
          <w:noProof/>
          <w:sz w:val="24"/>
          <w:szCs w:val="24"/>
          <w:lang w:val="en-US"/>
        </w:rPr>
        <w:drawing>
          <wp:inline distT="0" distB="0" distL="0" distR="0">
            <wp:extent cx="114300" cy="171450"/>
            <wp:effectExtent l="0" t="0" r="0" b="0"/>
            <wp:docPr id="10" name="I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14300" cy="171450"/>
                    </a:xfrm>
                    <a:prstGeom prst="rect">
                      <a:avLst/>
                    </a:prstGeom>
                    <a:noFill/>
                    <a:ln>
                      <a:noFill/>
                    </a:ln>
                  </pic:spPr>
                </pic:pic>
              </a:graphicData>
            </a:graphic>
          </wp:inline>
        </w:drawing>
      </w:r>
      <w:r w:rsidRPr="002D2CD1">
        <w:rPr>
          <w:sz w:val="24"/>
        </w:rPr>
        <w:t xml:space="preserve">   NU are datorii către instituții de credit și/sau instituții financiare nebancare;</w:t>
      </w:r>
    </w:p>
    <w:p w:rsidR="006E5A9E" w:rsidRPr="002D2CD1" w:rsidRDefault="00B62F59" w:rsidP="006E5A9E">
      <w:pPr>
        <w:spacing w:before="120" w:after="120" w:line="240" w:lineRule="auto"/>
        <w:contextualSpacing/>
        <w:jc w:val="both"/>
        <w:rPr>
          <w:sz w:val="24"/>
        </w:rPr>
      </w:pPr>
      <w:r>
        <w:rPr>
          <w:sz w:val="24"/>
        </w:rPr>
        <w:lastRenderedPageBreak/>
        <w:t>6</w:t>
      </w:r>
      <w:r w:rsidR="006E5A9E" w:rsidRPr="002D2CD1">
        <w:rPr>
          <w:sz w:val="24"/>
        </w:rPr>
        <w:t xml:space="preserve">. </w:t>
      </w:r>
      <w:r w:rsidR="006E5A9E" w:rsidRPr="004B4183">
        <w:rPr>
          <w:noProof/>
          <w:sz w:val="24"/>
          <w:szCs w:val="24"/>
          <w:lang w:val="en-US"/>
        </w:rPr>
        <w:drawing>
          <wp:inline distT="0" distB="0" distL="0" distR="0">
            <wp:extent cx="104775" cy="171450"/>
            <wp:effectExtent l="0" t="0" r="9525" b="0"/>
            <wp:docPr id="9" name="I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4775" cy="171450"/>
                    </a:xfrm>
                    <a:prstGeom prst="rect">
                      <a:avLst/>
                    </a:prstGeom>
                    <a:noFill/>
                    <a:ln>
                      <a:noFill/>
                    </a:ln>
                  </pic:spPr>
                </pic:pic>
              </a:graphicData>
            </a:graphic>
          </wp:inline>
        </w:drawing>
      </w:r>
      <w:r w:rsidR="006E5A9E" w:rsidRPr="002D2CD1">
        <w:rPr>
          <w:sz w:val="24"/>
        </w:rPr>
        <w:t>Declar pe propria răspundere că în cazul în care nu respect oricare din punctele prevăzute în această declarație proiectul să devină neeligibil în baza criteriului „Eligibilitatea solicitantului” sau contractul să fie reziliat;</w:t>
      </w:r>
    </w:p>
    <w:p w:rsidR="006E5A9E" w:rsidRPr="002D2CD1" w:rsidRDefault="00B62F59" w:rsidP="006E5A9E">
      <w:pPr>
        <w:spacing w:before="120" w:after="120" w:line="240" w:lineRule="auto"/>
        <w:contextualSpacing/>
        <w:jc w:val="both"/>
        <w:rPr>
          <w:sz w:val="24"/>
        </w:rPr>
      </w:pPr>
      <w:r>
        <w:rPr>
          <w:sz w:val="24"/>
        </w:rPr>
        <w:t>7</w:t>
      </w:r>
      <w:r w:rsidR="006E5A9E" w:rsidRPr="002D2CD1">
        <w:rPr>
          <w:sz w:val="24"/>
        </w:rPr>
        <w:t>.    Declar pe propria răspundere că:</w:t>
      </w:r>
    </w:p>
    <w:p w:rsidR="006E5A9E" w:rsidRPr="002D2CD1" w:rsidRDefault="006E5A9E" w:rsidP="006E5A9E">
      <w:pPr>
        <w:spacing w:before="120" w:after="120" w:line="240" w:lineRule="auto"/>
        <w:contextualSpacing/>
        <w:jc w:val="both"/>
        <w:rPr>
          <w:sz w:val="24"/>
        </w:rPr>
      </w:pPr>
      <w:r w:rsidRPr="004B4183">
        <w:rPr>
          <w:noProof/>
          <w:sz w:val="24"/>
          <w:szCs w:val="24"/>
          <w:lang w:val="en-US"/>
        </w:rPr>
        <w:drawing>
          <wp:inline distT="0" distB="0" distL="0" distR="0">
            <wp:extent cx="104775" cy="171450"/>
            <wp:effectExtent l="0" t="0" r="9525" b="0"/>
            <wp:docPr id="8" name="I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 xml:space="preserve"> Nu sunt înregistrat în scopuri de TVA și că mă angajez să notific Agenției orice modificare a situației privind înregistrarea ca plătitor de TVA, în maxim 10 (zece) zile de la data înregistrării în scopuri de TVA;</w:t>
      </w:r>
    </w:p>
    <w:p w:rsidR="006E5A9E" w:rsidRPr="002D2CD1" w:rsidRDefault="006E5A9E" w:rsidP="006E5A9E">
      <w:pPr>
        <w:spacing w:before="120" w:after="120" w:line="240" w:lineRule="auto"/>
        <w:contextualSpacing/>
        <w:jc w:val="both"/>
        <w:rPr>
          <w:sz w:val="24"/>
        </w:rPr>
      </w:pPr>
      <w:r w:rsidRPr="002D2CD1">
        <w:rPr>
          <w:sz w:val="24"/>
        </w:rPr>
        <w:t>sau</w:t>
      </w:r>
    </w:p>
    <w:p w:rsidR="006E5A9E" w:rsidRPr="002D2CD1" w:rsidRDefault="006E5A9E" w:rsidP="006E5A9E">
      <w:pPr>
        <w:spacing w:before="120" w:after="120" w:line="240" w:lineRule="auto"/>
        <w:contextualSpacing/>
        <w:jc w:val="both"/>
        <w:rPr>
          <w:sz w:val="24"/>
        </w:rPr>
      </w:pPr>
      <w:r w:rsidRPr="004B4183">
        <w:rPr>
          <w:noProof/>
          <w:sz w:val="24"/>
          <w:szCs w:val="24"/>
          <w:lang w:val="en-US"/>
        </w:rPr>
        <w:drawing>
          <wp:inline distT="0" distB="0" distL="0" distR="0">
            <wp:extent cx="104775" cy="171450"/>
            <wp:effectExtent l="0" t="0" r="9525" b="0"/>
            <wp:docPr id="7"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 xml:space="preserve"> Sunt înregistrat în scopuri de TVA (certificat de înregistrare fiscală în scopuri de TVA);</w:t>
      </w:r>
    </w:p>
    <w:p w:rsidR="00074F0D" w:rsidRPr="002D2CD1" w:rsidRDefault="00B62F59" w:rsidP="00074F0D">
      <w:pPr>
        <w:spacing w:before="120" w:after="120" w:line="240" w:lineRule="auto"/>
        <w:contextualSpacing/>
        <w:jc w:val="both"/>
        <w:rPr>
          <w:sz w:val="24"/>
        </w:rPr>
      </w:pPr>
      <w:r>
        <w:rPr>
          <w:sz w:val="24"/>
        </w:rPr>
        <w:t>8</w:t>
      </w:r>
      <w:r w:rsidR="00074F0D" w:rsidRPr="002D2CD1">
        <w:rPr>
          <w:sz w:val="24"/>
        </w:rPr>
        <w:t xml:space="preserve">. </w:t>
      </w:r>
      <w:r w:rsidR="00074F0D">
        <w:rPr>
          <w:noProof/>
          <w:sz w:val="24"/>
          <w:szCs w:val="24"/>
          <w:lang w:val="en-US"/>
        </w:rPr>
        <w:drawing>
          <wp:inline distT="0" distB="0" distL="0" distR="0">
            <wp:extent cx="104775" cy="171450"/>
            <wp:effectExtent l="19050" t="0" r="9525" b="0"/>
            <wp:docPr id="2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srcRect/>
                    <a:stretch>
                      <a:fillRect/>
                    </a:stretch>
                  </pic:blipFill>
                  <pic:spPr bwMode="auto">
                    <a:xfrm>
                      <a:off x="0" y="0"/>
                      <a:ext cx="104775" cy="171450"/>
                    </a:xfrm>
                    <a:prstGeom prst="rect">
                      <a:avLst/>
                    </a:prstGeom>
                    <a:noFill/>
                    <a:ln w="9525">
                      <a:noFill/>
                      <a:miter lim="800000"/>
                      <a:headEnd/>
                      <a:tailEnd/>
                    </a:ln>
                  </pic:spPr>
                </pic:pic>
              </a:graphicData>
            </a:graphic>
          </wp:inline>
        </w:drawing>
      </w:r>
      <w:r w:rsidR="00074F0D" w:rsidRPr="002D2CD1">
        <w:rPr>
          <w:sz w:val="24"/>
        </w:rPr>
        <w:t>Declar pe propria răspundere că nu am înscrieri care privesc sancțiuni economico-financiare în cazierul judiciar</w:t>
      </w:r>
      <w:r w:rsidR="00074F0D" w:rsidRPr="00D62DB4">
        <w:t xml:space="preserve"> </w:t>
      </w:r>
      <w:r w:rsidR="00074F0D">
        <w:t xml:space="preserve"> </w:t>
      </w:r>
      <w:r w:rsidR="00074F0D">
        <w:rPr>
          <w:sz w:val="24"/>
        </w:rPr>
        <w:t xml:space="preserve">şi </w:t>
      </w:r>
      <w:r w:rsidR="00074F0D">
        <w:t>p</w:t>
      </w:r>
      <w:r w:rsidR="00074F0D" w:rsidRPr="00687E2C">
        <w:rPr>
          <w:sz w:val="24"/>
        </w:rPr>
        <w:t>rin prezenta îmi exprim consim</w:t>
      </w:r>
      <w:r w:rsidR="00074F0D">
        <w:rPr>
          <w:sz w:val="24"/>
        </w:rPr>
        <w:t>ț</w:t>
      </w:r>
      <w:r w:rsidR="00074F0D" w:rsidRPr="00687E2C">
        <w:rPr>
          <w:sz w:val="24"/>
        </w:rPr>
        <w:t xml:space="preserve">ământul expres ca AFIR să </w:t>
      </w:r>
      <w:r w:rsidRPr="00D36193">
        <w:rPr>
          <w:rFonts w:cs="Calibri"/>
          <w:sz w:val="24"/>
          <w:szCs w:val="24"/>
        </w:rPr>
        <w:t xml:space="preserve">acceseze Sistemul informatic al Cazierului Judiciar (ROCRIS) administrat de IGPR pentru a obține </w:t>
      </w:r>
      <w:r w:rsidR="00074F0D" w:rsidRPr="00687E2C">
        <w:rPr>
          <w:sz w:val="24"/>
        </w:rPr>
        <w:t xml:space="preserve"> extrasul de cazier judiciar </w:t>
      </w:r>
      <w:r w:rsidRPr="00687E2C">
        <w:rPr>
          <w:sz w:val="24"/>
        </w:rPr>
        <w:t>judiciar</w:t>
      </w:r>
      <w:r w:rsidRPr="00D36193">
        <w:rPr>
          <w:rFonts w:cs="Calibri"/>
          <w:sz w:val="24"/>
          <w:szCs w:val="24"/>
        </w:rPr>
        <w:t xml:space="preserve"> în etapa de încheiere a contractului de finanțare pentru întreprindere și pentru reprezentantul legal</w:t>
      </w:r>
      <w:r w:rsidR="00074F0D">
        <w:rPr>
          <w:sz w:val="24"/>
        </w:rPr>
        <w:t>;</w:t>
      </w:r>
    </w:p>
    <w:p w:rsidR="00927C38" w:rsidRDefault="00927C38" w:rsidP="006E5A9E">
      <w:pPr>
        <w:spacing w:before="120" w:after="120" w:line="240" w:lineRule="auto"/>
        <w:contextualSpacing/>
        <w:jc w:val="both"/>
        <w:rPr>
          <w:rFonts w:cs="Calibri"/>
          <w:sz w:val="24"/>
          <w:szCs w:val="24"/>
        </w:rPr>
      </w:pPr>
      <w:r>
        <w:rPr>
          <w:sz w:val="24"/>
        </w:rPr>
        <w:t>9</w:t>
      </w:r>
      <w:r w:rsidR="00E903DB" w:rsidRPr="002D2CD1">
        <w:rPr>
          <w:sz w:val="24"/>
        </w:rPr>
        <w:t xml:space="preserve">.  </w:t>
      </w:r>
      <w:r w:rsidR="00E903DB">
        <w:rPr>
          <w:noProof/>
          <w:sz w:val="24"/>
          <w:szCs w:val="24"/>
          <w:lang w:val="en-US"/>
        </w:rPr>
        <w:drawing>
          <wp:inline distT="0" distB="0" distL="0" distR="0">
            <wp:extent cx="104775" cy="171450"/>
            <wp:effectExtent l="19050" t="0" r="9525" b="0"/>
            <wp:docPr id="2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srcRect/>
                    <a:stretch>
                      <a:fillRect/>
                    </a:stretch>
                  </pic:blipFill>
                  <pic:spPr bwMode="auto">
                    <a:xfrm>
                      <a:off x="0" y="0"/>
                      <a:ext cx="104775" cy="171450"/>
                    </a:xfrm>
                    <a:prstGeom prst="rect">
                      <a:avLst/>
                    </a:prstGeom>
                    <a:noFill/>
                    <a:ln w="9525">
                      <a:noFill/>
                      <a:miter lim="800000"/>
                      <a:headEnd/>
                      <a:tailEnd/>
                    </a:ln>
                  </pic:spPr>
                </pic:pic>
              </a:graphicData>
            </a:graphic>
          </wp:inline>
        </w:drawing>
      </w:r>
      <w:r w:rsidR="00E903DB" w:rsidRPr="002D2CD1">
        <w:rPr>
          <w:sz w:val="24"/>
        </w:rPr>
        <w:t xml:space="preserve"> Declar pe propria răspundere că nu am fapte înscrise în cazierul fiscal</w:t>
      </w:r>
      <w:r w:rsidR="00E903DB">
        <w:rPr>
          <w:sz w:val="24"/>
        </w:rPr>
        <w:t xml:space="preserve"> </w:t>
      </w:r>
      <w:r w:rsidRPr="00906C0B">
        <w:rPr>
          <w:sz w:val="24"/>
        </w:rPr>
        <w:t xml:space="preserve">, că întreprinderea mea nu figureaza cu datorii restante fiscale si sociale la bugetul consolidat şi prin prezenta îmi exprim consimțământul expres ca AFIR să </w:t>
      </w:r>
      <w:r w:rsidRPr="00D36193">
        <w:rPr>
          <w:rFonts w:cs="Calibri"/>
          <w:sz w:val="24"/>
          <w:szCs w:val="24"/>
        </w:rPr>
        <w:t>interogheze baza de date PATRIMVEN gestionată de ANAF pentru verificarea situației financiare și fiscale a beneficiarului, în baza Protocolului de colaborare instituțional AFIR-ANAF.</w:t>
      </w:r>
    </w:p>
    <w:p w:rsidR="006E5A9E" w:rsidRPr="002D2CD1" w:rsidRDefault="006E5A9E" w:rsidP="006E5A9E">
      <w:pPr>
        <w:spacing w:before="120" w:after="120" w:line="240" w:lineRule="auto"/>
        <w:contextualSpacing/>
        <w:jc w:val="both"/>
        <w:rPr>
          <w:sz w:val="24"/>
        </w:rPr>
      </w:pPr>
      <w:r w:rsidRPr="002D2CD1">
        <w:rPr>
          <w:sz w:val="24"/>
        </w:rPr>
        <w:t>1</w:t>
      </w:r>
      <w:r w:rsidR="00927C38">
        <w:rPr>
          <w:sz w:val="24"/>
        </w:rPr>
        <w:t>0</w:t>
      </w:r>
      <w:r w:rsidRPr="002D2CD1">
        <w:rPr>
          <w:sz w:val="24"/>
        </w:rPr>
        <w:t>.    Declar pe propria răspundere că:</w:t>
      </w:r>
    </w:p>
    <w:p w:rsidR="006E5A9E" w:rsidRPr="002D2CD1" w:rsidRDefault="006E5A9E" w:rsidP="006E5A9E">
      <w:pPr>
        <w:spacing w:before="120" w:after="120" w:line="240" w:lineRule="auto"/>
        <w:contextualSpacing/>
        <w:jc w:val="both"/>
        <w:rPr>
          <w:sz w:val="24"/>
        </w:rPr>
      </w:pPr>
      <w:r w:rsidRPr="004B4183">
        <w:rPr>
          <w:noProof/>
          <w:sz w:val="24"/>
          <w:szCs w:val="24"/>
          <w:lang w:val="en-US"/>
        </w:rPr>
        <w:drawing>
          <wp:inline distT="0" distB="0" distL="0" distR="0">
            <wp:extent cx="104775" cy="171450"/>
            <wp:effectExtent l="0" t="0" r="9525" b="0"/>
            <wp:docPr id="4"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 xml:space="preserve"> Nu am datorii către bănci.</w:t>
      </w:r>
    </w:p>
    <w:p w:rsidR="006E5A9E" w:rsidRPr="002D2CD1" w:rsidRDefault="006E5A9E" w:rsidP="006E5A9E">
      <w:pPr>
        <w:spacing w:before="120" w:after="120" w:line="240" w:lineRule="auto"/>
        <w:contextualSpacing/>
        <w:jc w:val="both"/>
        <w:rPr>
          <w:sz w:val="24"/>
        </w:rPr>
      </w:pPr>
      <w:r w:rsidRPr="002D2CD1">
        <w:rPr>
          <w:sz w:val="24"/>
        </w:rPr>
        <w:t>sau</w:t>
      </w:r>
    </w:p>
    <w:p w:rsidR="006E5A9E" w:rsidRPr="002D2CD1" w:rsidRDefault="006E5A9E" w:rsidP="006E5A9E">
      <w:pPr>
        <w:numPr>
          <w:ilvl w:val="0"/>
          <w:numId w:val="6"/>
        </w:numPr>
        <w:tabs>
          <w:tab w:val="num" w:pos="180"/>
          <w:tab w:val="left" w:pos="993"/>
        </w:tabs>
        <w:spacing w:before="120" w:after="120" w:line="240" w:lineRule="auto"/>
        <w:ind w:left="0" w:firstLine="0"/>
        <w:contextualSpacing/>
        <w:jc w:val="both"/>
        <w:rPr>
          <w:sz w:val="24"/>
        </w:rPr>
      </w:pPr>
      <w:r w:rsidRPr="002D2CD1">
        <w:rPr>
          <w:sz w:val="24"/>
        </w:rPr>
        <w:t>Am datorii către bănci. În acest sens, atașez Graficul de rambursarea datoriilor către bănci și document de la bancă pentru certificarea respectării graficului de rambursare;</w:t>
      </w:r>
    </w:p>
    <w:p w:rsidR="006E5A9E" w:rsidRPr="002D2CD1" w:rsidRDefault="006E5A9E" w:rsidP="006E5A9E">
      <w:pPr>
        <w:spacing w:before="120" w:after="120" w:line="240" w:lineRule="auto"/>
        <w:contextualSpacing/>
        <w:jc w:val="both"/>
        <w:rPr>
          <w:sz w:val="24"/>
        </w:rPr>
      </w:pPr>
      <w:r w:rsidRPr="002D2CD1">
        <w:rPr>
          <w:sz w:val="24"/>
        </w:rPr>
        <w:t>1</w:t>
      </w:r>
      <w:r w:rsidR="00927C38">
        <w:rPr>
          <w:sz w:val="24"/>
        </w:rPr>
        <w:t>1</w:t>
      </w:r>
      <w:r w:rsidRPr="002D2CD1">
        <w:rPr>
          <w:sz w:val="24"/>
        </w:rPr>
        <w:t xml:space="preserve">. </w:t>
      </w:r>
      <w:r w:rsidRPr="004B4183">
        <w:rPr>
          <w:noProof/>
          <w:sz w:val="24"/>
          <w:szCs w:val="24"/>
          <w:lang w:val="en-US"/>
        </w:rPr>
        <w:drawing>
          <wp:inline distT="0" distB="0" distL="0" distR="0">
            <wp:extent cx="104775" cy="171450"/>
            <wp:effectExtent l="0" t="0" r="9525" b="0"/>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 xml:space="preserve"> Declar pe propria răspundere că dispun de capacitatea tehnică și financiară necesare derulării activităţilor proiectului;</w:t>
      </w:r>
    </w:p>
    <w:p w:rsidR="00E903DB" w:rsidRPr="002D2CD1" w:rsidRDefault="00E903DB" w:rsidP="00E903DB">
      <w:pPr>
        <w:spacing w:before="120" w:after="120" w:line="240" w:lineRule="auto"/>
        <w:contextualSpacing/>
        <w:jc w:val="both"/>
        <w:rPr>
          <w:sz w:val="24"/>
        </w:rPr>
      </w:pPr>
      <w:r w:rsidRPr="002D2CD1">
        <w:rPr>
          <w:sz w:val="24"/>
        </w:rPr>
        <w:t>1</w:t>
      </w:r>
      <w:r w:rsidR="00927C38">
        <w:rPr>
          <w:sz w:val="24"/>
        </w:rPr>
        <w:t>2</w:t>
      </w:r>
      <w:r w:rsidRPr="002D2CD1">
        <w:rPr>
          <w:sz w:val="24"/>
        </w:rPr>
        <w:t>. Declar pe propria răspundere că</w:t>
      </w:r>
      <w:r>
        <w:rPr>
          <w:sz w:val="24"/>
        </w:rPr>
        <w:t xml:space="preserve">: </w:t>
      </w:r>
    </w:p>
    <w:p w:rsidR="00E903DB" w:rsidRDefault="00E903DB" w:rsidP="00E903DB">
      <w:pPr>
        <w:numPr>
          <w:ilvl w:val="0"/>
          <w:numId w:val="7"/>
        </w:numPr>
        <w:spacing w:before="120" w:after="120" w:line="240" w:lineRule="auto"/>
        <w:contextualSpacing/>
        <w:jc w:val="both"/>
        <w:rPr>
          <w:sz w:val="24"/>
        </w:rPr>
      </w:pPr>
      <w:r w:rsidRPr="002D2CD1">
        <w:rPr>
          <w:sz w:val="24"/>
        </w:rPr>
        <w:t>mă angajez să prezint</w:t>
      </w:r>
      <w:r w:rsidRPr="002D2CD1" w:rsidDel="004132C3">
        <w:rPr>
          <w:sz w:val="24"/>
        </w:rPr>
        <w:t xml:space="preserve"> </w:t>
      </w:r>
      <w:r w:rsidRPr="002D2CD1">
        <w:rPr>
          <w:sz w:val="24"/>
        </w:rPr>
        <w:t>documentul privind cofinanțarea proiectului și Angajamentul</w:t>
      </w:r>
      <w:r>
        <w:rPr>
          <w:sz w:val="24"/>
        </w:rPr>
        <w:t xml:space="preserve"> </w:t>
      </w:r>
      <w:r w:rsidRPr="002D2CD1">
        <w:rPr>
          <w:sz w:val="24"/>
        </w:rPr>
        <w:t xml:space="preserve"> că 50% din cofinanțarea privată (în cazul prezentării cofinanțării prin extras de cont)</w:t>
      </w:r>
      <w:r w:rsidRPr="00BE357A">
        <w:t xml:space="preserve"> </w:t>
      </w:r>
      <w:r w:rsidRPr="00BE357A">
        <w:rPr>
          <w:sz w:val="24"/>
        </w:rPr>
        <w:t>va fi destinat plăților aferente implementării proiectului</w:t>
      </w:r>
      <w:r w:rsidRPr="002D2CD1">
        <w:rPr>
          <w:sz w:val="24"/>
        </w:rPr>
        <w:t xml:space="preserve">, </w:t>
      </w:r>
      <w:r>
        <w:rPr>
          <w:sz w:val="24"/>
        </w:rPr>
        <w:t xml:space="preserve">documente ce vor fi prezentate </w:t>
      </w:r>
      <w:r w:rsidRPr="002D2CD1">
        <w:rPr>
          <w:sz w:val="24"/>
        </w:rPr>
        <w:t xml:space="preserve">până la data semnării contractului de finanțare. </w:t>
      </w:r>
    </w:p>
    <w:p w:rsidR="00E903DB" w:rsidRDefault="00E903DB" w:rsidP="00E903DB">
      <w:pPr>
        <w:spacing w:before="120" w:after="120" w:line="240" w:lineRule="auto"/>
        <w:ind w:left="360"/>
        <w:contextualSpacing/>
        <w:jc w:val="both"/>
        <w:rPr>
          <w:sz w:val="24"/>
        </w:rPr>
      </w:pPr>
      <w:r>
        <w:rPr>
          <w:sz w:val="24"/>
        </w:rPr>
        <w:t>sau</w:t>
      </w:r>
    </w:p>
    <w:p w:rsidR="00E903DB" w:rsidRDefault="00E903DB" w:rsidP="00E903DB">
      <w:pPr>
        <w:numPr>
          <w:ilvl w:val="0"/>
          <w:numId w:val="7"/>
        </w:numPr>
        <w:spacing w:before="120" w:after="120" w:line="240" w:lineRule="auto"/>
        <w:contextualSpacing/>
        <w:jc w:val="both"/>
        <w:rPr>
          <w:sz w:val="24"/>
        </w:rPr>
      </w:pPr>
      <w:r>
        <w:rPr>
          <w:sz w:val="24"/>
        </w:rPr>
        <w:t xml:space="preserve">în cazul persoanelor juridice de drept public, Actul/ Hotărârea Organului de decizie al entității publice, semnate, din care să reiasă necesitatea și oportunitatea proiectului, precum și asumarea faptului că beneficiarul va prevedea cheltuielile în bugetul/ele proprii pentru perioada de realizare a proiectului; </w:t>
      </w:r>
    </w:p>
    <w:p w:rsidR="00E903DB" w:rsidRPr="002D2CD1" w:rsidRDefault="00E903DB" w:rsidP="00E903DB">
      <w:pPr>
        <w:numPr>
          <w:ilvl w:val="0"/>
          <w:numId w:val="7"/>
        </w:numPr>
        <w:spacing w:before="120" w:after="120" w:line="240" w:lineRule="auto"/>
        <w:contextualSpacing/>
        <w:jc w:val="both"/>
        <w:rPr>
          <w:sz w:val="24"/>
        </w:rPr>
      </w:pPr>
      <w:r w:rsidRPr="002D2CD1">
        <w:rPr>
          <w:sz w:val="24"/>
        </w:rPr>
        <w:t>proiectul se încadrează în categoria proiectelor cu finanțare publică de 100%.</w:t>
      </w:r>
    </w:p>
    <w:p w:rsidR="006E5A9E" w:rsidRPr="002D2CD1" w:rsidRDefault="006E5A9E" w:rsidP="006E5A9E">
      <w:pPr>
        <w:spacing w:before="120" w:after="120" w:line="240" w:lineRule="auto"/>
        <w:contextualSpacing/>
        <w:jc w:val="both"/>
        <w:rPr>
          <w:sz w:val="24"/>
        </w:rPr>
      </w:pPr>
      <w:r w:rsidRPr="002D2CD1">
        <w:rPr>
          <w:sz w:val="24"/>
        </w:rPr>
        <w:lastRenderedPageBreak/>
        <w:t>1</w:t>
      </w:r>
      <w:r w:rsidR="00927C38">
        <w:rPr>
          <w:sz w:val="24"/>
        </w:rPr>
        <w:t>3</w:t>
      </w:r>
      <w:r w:rsidRPr="002D2CD1">
        <w:rPr>
          <w:sz w:val="24"/>
        </w:rPr>
        <w:t xml:space="preserve">. </w:t>
      </w:r>
      <w:r w:rsidRPr="004B4183">
        <w:rPr>
          <w:noProof/>
          <w:sz w:val="24"/>
          <w:szCs w:val="24"/>
          <w:lang w:val="en-US"/>
        </w:rPr>
        <w:drawing>
          <wp:inline distT="0" distB="0" distL="0" distR="0">
            <wp:extent cx="104775" cy="171450"/>
            <wp:effectExtent l="0" t="0" r="9525" b="0"/>
            <wp:docPr id="2"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Declar pe propria răspundere că toate cheltuielile neeligibile vor fi suportate de solicitant și că acestea vor fi realizate până la finalizarea proiectului;</w:t>
      </w:r>
    </w:p>
    <w:p w:rsidR="006E5A9E" w:rsidRPr="002D2CD1" w:rsidRDefault="006E5A9E" w:rsidP="006E5A9E">
      <w:pPr>
        <w:spacing w:before="120" w:after="120" w:line="240" w:lineRule="auto"/>
        <w:contextualSpacing/>
        <w:jc w:val="both"/>
        <w:rPr>
          <w:sz w:val="24"/>
        </w:rPr>
      </w:pPr>
      <w:r w:rsidRPr="002D2CD1">
        <w:rPr>
          <w:sz w:val="24"/>
        </w:rPr>
        <w:t>1</w:t>
      </w:r>
      <w:r w:rsidR="00927C38">
        <w:rPr>
          <w:sz w:val="24"/>
        </w:rPr>
        <w:t>4</w:t>
      </w:r>
      <w:r w:rsidRPr="002D2CD1">
        <w:rPr>
          <w:sz w:val="24"/>
        </w:rPr>
        <w:t>. Declar pe propria răspundere că:</w:t>
      </w:r>
    </w:p>
    <w:p w:rsidR="006E5A9E" w:rsidRPr="002D2CD1" w:rsidRDefault="006E5A9E" w:rsidP="006E5A9E">
      <w:pPr>
        <w:numPr>
          <w:ilvl w:val="0"/>
          <w:numId w:val="9"/>
        </w:numPr>
        <w:spacing w:before="120" w:after="120" w:line="240" w:lineRule="auto"/>
        <w:contextualSpacing/>
        <w:jc w:val="both"/>
        <w:rPr>
          <w:sz w:val="24"/>
        </w:rPr>
      </w:pPr>
      <w:r w:rsidRPr="002D2CD1">
        <w:rPr>
          <w:sz w:val="24"/>
        </w:rPr>
        <w:t>voi achita integral datoria față de AFIR, inclusiv dobânzile și majorările de întârziere până la data semnării contractului de finanțare (pentru solicitanții înregistrați în registrul debitorilor AFIR atât pentru programul SAPARD cât și pentru FEADR);</w:t>
      </w:r>
    </w:p>
    <w:p w:rsidR="006E5A9E" w:rsidRPr="002D2CD1" w:rsidRDefault="006E5A9E" w:rsidP="006E5A9E">
      <w:pPr>
        <w:spacing w:before="120" w:after="120" w:line="240" w:lineRule="auto"/>
        <w:ind w:left="720"/>
        <w:contextualSpacing/>
        <w:jc w:val="both"/>
        <w:rPr>
          <w:sz w:val="24"/>
        </w:rPr>
      </w:pPr>
      <w:r w:rsidRPr="002D2CD1">
        <w:rPr>
          <w:sz w:val="24"/>
        </w:rPr>
        <w:t>sau</w:t>
      </w:r>
    </w:p>
    <w:p w:rsidR="006E5A9E" w:rsidRPr="002D2CD1" w:rsidRDefault="006E5A9E" w:rsidP="006E5A9E">
      <w:pPr>
        <w:numPr>
          <w:ilvl w:val="0"/>
          <w:numId w:val="9"/>
        </w:numPr>
        <w:spacing w:before="120" w:after="120" w:line="240" w:lineRule="auto"/>
        <w:contextualSpacing/>
        <w:jc w:val="both"/>
        <w:rPr>
          <w:sz w:val="24"/>
        </w:rPr>
      </w:pPr>
      <w:r w:rsidRPr="002D2CD1">
        <w:rPr>
          <w:sz w:val="24"/>
        </w:rPr>
        <w:t>nu am datorii față de AFIR.</w:t>
      </w:r>
    </w:p>
    <w:p w:rsidR="006E5A9E" w:rsidRPr="002D2CD1" w:rsidRDefault="006E5A9E" w:rsidP="006E5A9E">
      <w:pPr>
        <w:spacing w:before="120" w:after="120" w:line="240" w:lineRule="auto"/>
        <w:contextualSpacing/>
        <w:jc w:val="both"/>
        <w:rPr>
          <w:sz w:val="24"/>
        </w:rPr>
      </w:pPr>
      <w:r w:rsidRPr="002D2CD1">
        <w:rPr>
          <w:sz w:val="24"/>
        </w:rPr>
        <w:t>1</w:t>
      </w:r>
      <w:r w:rsidR="00927C38">
        <w:rPr>
          <w:sz w:val="24"/>
        </w:rPr>
        <w:t>5</w:t>
      </w:r>
      <w:r w:rsidRPr="002D2CD1">
        <w:rPr>
          <w:sz w:val="24"/>
        </w:rPr>
        <w:t>. Declar pe propria răspundere că:</w:t>
      </w:r>
    </w:p>
    <w:p w:rsidR="006E5A9E" w:rsidRPr="002D2CD1" w:rsidRDefault="006E5A9E" w:rsidP="006E5A9E">
      <w:pPr>
        <w:numPr>
          <w:ilvl w:val="0"/>
          <w:numId w:val="8"/>
        </w:numPr>
        <w:spacing w:before="120" w:after="120" w:line="240" w:lineRule="auto"/>
        <w:contextualSpacing/>
        <w:jc w:val="both"/>
        <w:rPr>
          <w:sz w:val="24"/>
        </w:rPr>
      </w:pPr>
      <w:r w:rsidRPr="002D2CD1">
        <w:rPr>
          <w:sz w:val="24"/>
        </w:rPr>
        <w:t>respect/ voi respecta încadrarea finanțării în regula de minimis, conform prevederilor legislației Europene și naționale în vigoare, pentru proiectele care intră sub incidența normelor privind ajutoarele de stat (în afara sectorului agricol);</w:t>
      </w:r>
    </w:p>
    <w:p w:rsidR="006E5A9E" w:rsidRPr="002D2CD1" w:rsidRDefault="006E5A9E" w:rsidP="006E5A9E">
      <w:pPr>
        <w:spacing w:before="120" w:after="120" w:line="240" w:lineRule="auto"/>
        <w:ind w:left="720"/>
        <w:contextualSpacing/>
        <w:jc w:val="both"/>
        <w:rPr>
          <w:sz w:val="24"/>
        </w:rPr>
      </w:pPr>
      <w:r w:rsidRPr="002D2CD1">
        <w:rPr>
          <w:sz w:val="24"/>
        </w:rPr>
        <w:t>sau</w:t>
      </w:r>
    </w:p>
    <w:p w:rsidR="006E5A9E" w:rsidRPr="002D2CD1" w:rsidRDefault="006E5A9E" w:rsidP="006E5A9E">
      <w:pPr>
        <w:numPr>
          <w:ilvl w:val="0"/>
          <w:numId w:val="8"/>
        </w:numPr>
        <w:spacing w:before="120" w:after="120" w:line="240" w:lineRule="auto"/>
        <w:contextualSpacing/>
        <w:jc w:val="both"/>
        <w:rPr>
          <w:sz w:val="24"/>
        </w:rPr>
      </w:pPr>
      <w:r w:rsidRPr="002D2CD1">
        <w:rPr>
          <w:sz w:val="24"/>
        </w:rPr>
        <w:t>proiectul nu se supune regulii de minimis.</w:t>
      </w:r>
    </w:p>
    <w:p w:rsidR="006E5A9E" w:rsidRDefault="00E903DB" w:rsidP="006E5A9E">
      <w:pPr>
        <w:spacing w:before="120" w:after="120" w:line="240" w:lineRule="auto"/>
        <w:jc w:val="both"/>
        <w:rPr>
          <w:sz w:val="24"/>
        </w:rPr>
      </w:pPr>
      <w:r>
        <w:rPr>
          <w:sz w:val="24"/>
        </w:rPr>
        <w:t>1</w:t>
      </w:r>
      <w:r w:rsidR="00927C38">
        <w:rPr>
          <w:sz w:val="24"/>
        </w:rPr>
        <w:t>6</w:t>
      </w:r>
      <w:r w:rsidR="006E5A9E">
        <w:rPr>
          <w:sz w:val="24"/>
        </w:rPr>
        <w:t xml:space="preserve">. </w:t>
      </w:r>
      <w:r w:rsidR="006E5A9E" w:rsidRPr="004B4183">
        <w:rPr>
          <w:noProof/>
          <w:sz w:val="24"/>
          <w:szCs w:val="24"/>
          <w:lang w:val="en-US"/>
        </w:rPr>
        <w:drawing>
          <wp:inline distT="0" distB="0" distL="0" distR="0">
            <wp:extent cx="104775" cy="171450"/>
            <wp:effectExtent l="0" t="0" r="9525" b="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4775" cy="171450"/>
                    </a:xfrm>
                    <a:prstGeom prst="rect">
                      <a:avLst/>
                    </a:prstGeom>
                    <a:noFill/>
                    <a:ln>
                      <a:noFill/>
                    </a:ln>
                  </pic:spPr>
                </pic:pic>
              </a:graphicData>
            </a:graphic>
          </wp:inline>
        </w:drawing>
      </w:r>
      <w:r w:rsidR="006E5A9E">
        <w:rPr>
          <w:sz w:val="24"/>
        </w:rPr>
        <w:t xml:space="preserve"> Declar pe propria răspundere că nu sunt în insolvență sau incapacitate de plată.</w:t>
      </w:r>
    </w:p>
    <w:p w:rsidR="00E903DB" w:rsidRPr="002D2CD1" w:rsidRDefault="00E903DB" w:rsidP="00E903DB">
      <w:pPr>
        <w:spacing w:before="120" w:after="120" w:line="240" w:lineRule="auto"/>
        <w:jc w:val="both"/>
        <w:rPr>
          <w:sz w:val="24"/>
        </w:rPr>
      </w:pPr>
      <w:r>
        <w:rPr>
          <w:sz w:val="24"/>
        </w:rPr>
        <w:t>1</w:t>
      </w:r>
      <w:r w:rsidR="00927C38">
        <w:rPr>
          <w:sz w:val="24"/>
        </w:rPr>
        <w:t>7</w:t>
      </w:r>
      <w:r w:rsidRPr="002D2CD1">
        <w:rPr>
          <w:sz w:val="24"/>
        </w:rPr>
        <w:t xml:space="preserve">. Sunt de acord ca AFIR să </w:t>
      </w:r>
      <w:r>
        <w:rPr>
          <w:sz w:val="24"/>
        </w:rPr>
        <w:t xml:space="preserve">publice pe site, să </w:t>
      </w:r>
      <w:r w:rsidRPr="002D2CD1">
        <w:rPr>
          <w:sz w:val="24"/>
        </w:rPr>
        <w:t>consulte și să prelucreze, prin operațiunile prevăzute de legislația în vigoare în vederea desfășurării activității specifice, datele mele cu caracter personal, furnizate AFIR</w:t>
      </w:r>
      <w:r>
        <w:rPr>
          <w:sz w:val="24"/>
        </w:rPr>
        <w:t>, cu respectarea legislației europene și naționale privind transparența, publicarea datelor cu caracter personal și prelucrarea acestora.</w:t>
      </w:r>
      <w:r w:rsidRPr="002D2CD1">
        <w:rPr>
          <w:sz w:val="24"/>
        </w:rPr>
        <w:t xml:space="preserve"> </w:t>
      </w:r>
    </w:p>
    <w:p w:rsidR="00927C38" w:rsidRDefault="00927C38" w:rsidP="00927C38">
      <w:pPr>
        <w:spacing w:before="120" w:after="120" w:line="240" w:lineRule="auto"/>
        <w:contextualSpacing/>
        <w:jc w:val="both"/>
        <w:rPr>
          <w:sz w:val="24"/>
        </w:rPr>
      </w:pPr>
      <w:r>
        <w:rPr>
          <w:sz w:val="24"/>
        </w:rPr>
        <w:t xml:space="preserve">18. </w:t>
      </w:r>
      <w:r>
        <w:rPr>
          <w:noProof/>
          <w:sz w:val="24"/>
          <w:szCs w:val="24"/>
          <w:lang w:val="en-US"/>
        </w:rPr>
        <w:drawing>
          <wp:inline distT="0" distB="0" distL="0" distR="0">
            <wp:extent cx="104775" cy="171450"/>
            <wp:effectExtent l="19050" t="0" r="9525" b="0"/>
            <wp:docPr id="5"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0"/>
                    <a:srcRect/>
                    <a:stretch>
                      <a:fillRect/>
                    </a:stretch>
                  </pic:blipFill>
                  <pic:spPr bwMode="auto">
                    <a:xfrm>
                      <a:off x="0" y="0"/>
                      <a:ext cx="104775" cy="171450"/>
                    </a:xfrm>
                    <a:prstGeom prst="rect">
                      <a:avLst/>
                    </a:prstGeom>
                    <a:noFill/>
                    <a:ln w="9525">
                      <a:noFill/>
                      <a:miter lim="800000"/>
                      <a:headEnd/>
                      <a:tailEnd/>
                    </a:ln>
                  </pic:spPr>
                </pic:pic>
              </a:graphicData>
            </a:graphic>
          </wp:inline>
        </w:drawing>
      </w:r>
      <w:r>
        <w:rPr>
          <w:sz w:val="24"/>
        </w:rPr>
        <w:t xml:space="preserve"> </w:t>
      </w:r>
      <w:r w:rsidRPr="002A50C8">
        <w:rPr>
          <w:sz w:val="24"/>
        </w:rPr>
        <w:t>Am luat la cunoștință și mă angajez să respect Politica anti-mită, publicată pe site-ul oficial al AFIR.</w:t>
      </w:r>
    </w:p>
    <w:p w:rsidR="00927C38" w:rsidRDefault="00927C38" w:rsidP="00927C38">
      <w:pPr>
        <w:spacing w:before="120" w:after="120" w:line="240" w:lineRule="auto"/>
        <w:contextualSpacing/>
        <w:jc w:val="both"/>
        <w:rPr>
          <w:ins w:id="1" w:author="Author"/>
          <w:sz w:val="24"/>
        </w:rPr>
      </w:pPr>
    </w:p>
    <w:p w:rsidR="00E903DB" w:rsidRPr="002D2CD1" w:rsidRDefault="00E903DB" w:rsidP="00927C38">
      <w:pPr>
        <w:spacing w:before="120" w:after="120" w:line="240" w:lineRule="auto"/>
        <w:contextualSpacing/>
        <w:jc w:val="both"/>
        <w:rPr>
          <w:sz w:val="24"/>
        </w:rPr>
      </w:pPr>
    </w:p>
    <w:p w:rsidR="00E903DB" w:rsidRPr="002D2CD1" w:rsidRDefault="00E903DB" w:rsidP="00E903DB">
      <w:pPr>
        <w:spacing w:before="120" w:after="120" w:line="240" w:lineRule="auto"/>
        <w:contextualSpacing/>
        <w:jc w:val="both"/>
        <w:rPr>
          <w:sz w:val="24"/>
        </w:rPr>
      </w:pPr>
      <w:r w:rsidRPr="002D2CD1">
        <w:rPr>
          <w:sz w:val="24"/>
        </w:rPr>
        <w:t xml:space="preserve">Semnătura reprezentantului legal             </w:t>
      </w:r>
    </w:p>
    <w:p w:rsidR="00E903DB" w:rsidRPr="002D2CD1" w:rsidRDefault="00E903DB" w:rsidP="00E903DB">
      <w:pPr>
        <w:spacing w:before="120" w:after="120" w:line="240" w:lineRule="auto"/>
        <w:contextualSpacing/>
        <w:jc w:val="both"/>
        <w:rPr>
          <w:sz w:val="24"/>
        </w:rPr>
      </w:pPr>
      <w:r w:rsidRPr="002D2CD1">
        <w:rPr>
          <w:sz w:val="24"/>
        </w:rPr>
        <w:t>Data:</w:t>
      </w:r>
      <w:r>
        <w:rPr>
          <w:sz w:val="24"/>
        </w:rPr>
        <w:t xml:space="preserve"> .........................................</w:t>
      </w:r>
    </w:p>
    <w:p w:rsidR="00E903DB" w:rsidRDefault="00E903DB" w:rsidP="00E903DB">
      <w:pPr>
        <w:spacing w:before="120" w:after="120" w:line="240" w:lineRule="auto"/>
        <w:contextualSpacing/>
        <w:jc w:val="both"/>
        <w:rPr>
          <w:b/>
          <w:sz w:val="24"/>
        </w:rPr>
      </w:pPr>
    </w:p>
    <w:p w:rsidR="006E5A9E" w:rsidRDefault="006E5A9E" w:rsidP="006E5A9E">
      <w:pPr>
        <w:spacing w:before="120" w:after="120" w:line="240" w:lineRule="auto"/>
        <w:contextualSpacing/>
        <w:jc w:val="both"/>
        <w:rPr>
          <w:b/>
          <w:sz w:val="24"/>
        </w:rPr>
      </w:pPr>
    </w:p>
    <w:p w:rsidR="00927C38" w:rsidRDefault="00927C38" w:rsidP="006E5A9E">
      <w:pPr>
        <w:spacing w:before="120" w:after="120" w:line="240" w:lineRule="auto"/>
        <w:contextualSpacing/>
        <w:jc w:val="both"/>
        <w:rPr>
          <w:b/>
          <w:sz w:val="24"/>
        </w:rPr>
      </w:pPr>
    </w:p>
    <w:p w:rsidR="00927C38" w:rsidRDefault="00927C38" w:rsidP="006E5A9E">
      <w:pPr>
        <w:spacing w:before="120" w:after="120" w:line="240" w:lineRule="auto"/>
        <w:contextualSpacing/>
        <w:jc w:val="both"/>
        <w:rPr>
          <w:b/>
          <w:sz w:val="24"/>
        </w:rPr>
      </w:pPr>
    </w:p>
    <w:p w:rsidR="00927C38" w:rsidRDefault="00927C38" w:rsidP="006E5A9E">
      <w:pPr>
        <w:spacing w:before="120" w:after="120" w:line="240" w:lineRule="auto"/>
        <w:contextualSpacing/>
        <w:jc w:val="both"/>
        <w:rPr>
          <w:b/>
          <w:sz w:val="24"/>
        </w:rPr>
      </w:pPr>
    </w:p>
    <w:p w:rsidR="00927C38" w:rsidRDefault="00927C38" w:rsidP="006E5A9E">
      <w:pPr>
        <w:spacing w:before="120" w:after="120" w:line="240" w:lineRule="auto"/>
        <w:contextualSpacing/>
        <w:jc w:val="both"/>
        <w:rPr>
          <w:b/>
          <w:sz w:val="24"/>
        </w:rPr>
      </w:pPr>
    </w:p>
    <w:p w:rsidR="00927C38" w:rsidRDefault="00927C38" w:rsidP="006E5A9E">
      <w:pPr>
        <w:spacing w:before="120" w:after="120" w:line="240" w:lineRule="auto"/>
        <w:contextualSpacing/>
        <w:jc w:val="both"/>
        <w:rPr>
          <w:b/>
          <w:sz w:val="24"/>
        </w:rPr>
      </w:pPr>
    </w:p>
    <w:p w:rsidR="00927C38" w:rsidRDefault="00927C38" w:rsidP="006E5A9E">
      <w:pPr>
        <w:spacing w:before="120" w:after="120" w:line="240" w:lineRule="auto"/>
        <w:contextualSpacing/>
        <w:jc w:val="both"/>
        <w:rPr>
          <w:b/>
          <w:sz w:val="24"/>
        </w:rPr>
      </w:pPr>
    </w:p>
    <w:p w:rsidR="00927C38" w:rsidRDefault="00927C38" w:rsidP="006E5A9E">
      <w:pPr>
        <w:spacing w:before="120" w:after="120" w:line="240" w:lineRule="auto"/>
        <w:contextualSpacing/>
        <w:jc w:val="both"/>
        <w:rPr>
          <w:b/>
          <w:sz w:val="24"/>
        </w:rPr>
      </w:pPr>
    </w:p>
    <w:p w:rsidR="00927C38" w:rsidRDefault="00927C38" w:rsidP="006E5A9E">
      <w:pPr>
        <w:spacing w:before="120" w:after="120" w:line="240" w:lineRule="auto"/>
        <w:contextualSpacing/>
        <w:jc w:val="both"/>
        <w:rPr>
          <w:b/>
          <w:sz w:val="24"/>
        </w:rPr>
      </w:pPr>
    </w:p>
    <w:p w:rsidR="00927C38" w:rsidRDefault="00927C38" w:rsidP="006E5A9E">
      <w:pPr>
        <w:spacing w:before="120" w:after="120" w:line="240" w:lineRule="auto"/>
        <w:contextualSpacing/>
        <w:jc w:val="both"/>
        <w:rPr>
          <w:b/>
          <w:sz w:val="24"/>
        </w:rPr>
      </w:pPr>
    </w:p>
    <w:p w:rsidR="00927C38" w:rsidRDefault="00927C38" w:rsidP="006E5A9E">
      <w:pPr>
        <w:spacing w:before="120" w:after="120" w:line="240" w:lineRule="auto"/>
        <w:contextualSpacing/>
        <w:jc w:val="both"/>
        <w:rPr>
          <w:b/>
          <w:sz w:val="24"/>
        </w:rPr>
      </w:pPr>
    </w:p>
    <w:p w:rsidR="00927C38" w:rsidRDefault="00927C38" w:rsidP="006E5A9E">
      <w:pPr>
        <w:spacing w:before="120" w:after="120" w:line="240" w:lineRule="auto"/>
        <w:contextualSpacing/>
        <w:jc w:val="both"/>
        <w:rPr>
          <w:b/>
          <w:sz w:val="24"/>
        </w:rPr>
      </w:pPr>
    </w:p>
    <w:p w:rsidR="00927C38" w:rsidRDefault="00927C38" w:rsidP="006E5A9E">
      <w:pPr>
        <w:spacing w:before="120" w:after="120" w:line="240" w:lineRule="auto"/>
        <w:contextualSpacing/>
        <w:jc w:val="both"/>
        <w:rPr>
          <w:b/>
          <w:sz w:val="24"/>
        </w:rPr>
      </w:pPr>
    </w:p>
    <w:p w:rsidR="00927C38" w:rsidRPr="002A50C8" w:rsidRDefault="00927C38" w:rsidP="00927C38">
      <w:pPr>
        <w:spacing w:before="120" w:after="120" w:line="240" w:lineRule="auto"/>
        <w:jc w:val="both"/>
        <w:rPr>
          <w:b/>
          <w:sz w:val="24"/>
        </w:rPr>
      </w:pPr>
      <w:r w:rsidRPr="002A50C8">
        <w:rPr>
          <w:b/>
          <w:sz w:val="24"/>
        </w:rPr>
        <w:t>DECLARAȚIE PRIVIND PRELUCRAREA DATELOR CU CARACTER PERSONAL</w:t>
      </w:r>
    </w:p>
    <w:p w:rsidR="00927C38" w:rsidRPr="002A50C8" w:rsidRDefault="00927C38" w:rsidP="00927C38">
      <w:pPr>
        <w:spacing w:before="120" w:after="120" w:line="240" w:lineRule="auto"/>
        <w:jc w:val="both"/>
        <w:rPr>
          <w:b/>
          <w:sz w:val="24"/>
        </w:rPr>
      </w:pPr>
      <w:r w:rsidRPr="002A50C8">
        <w:rPr>
          <w:b/>
          <w:sz w:val="24"/>
        </w:rPr>
        <w:t>Agenția pentru Finanțarea Investițiilor Rurale cu sediul în Știrbei Vodă nr. 43, București, Sector 1, telefon 021.315.67.79 colectează și prelucrează date cu caracter personal în conformitate cu prevederile Regulamentului UE nr. 679/2016 privind protecția persoanelor fizice în ceea ce privește prelucrarea datelor cu caracter personal și libera circulație a acestor date.</w:t>
      </w:r>
    </w:p>
    <w:p w:rsidR="00927C38" w:rsidRPr="002A50C8" w:rsidRDefault="00927C38" w:rsidP="00927C38">
      <w:pPr>
        <w:spacing w:before="120" w:after="120" w:line="240" w:lineRule="auto"/>
        <w:jc w:val="both"/>
        <w:rPr>
          <w:b/>
          <w:sz w:val="24"/>
        </w:rPr>
      </w:pPr>
      <w:r w:rsidRPr="002A50C8">
        <w:rPr>
          <w:b/>
          <w:sz w:val="24"/>
        </w:rPr>
        <w:t>Prin acest document, Agenția pentru Finanțarea Investițiilor Rurale informează persoanele vizate ale căror date sunt colectate cu privire la modul în care sunt utilizate aceste date și despre drepturile care li se cuvin.</w:t>
      </w:r>
    </w:p>
    <w:p w:rsidR="00927C38" w:rsidRPr="002A50C8" w:rsidRDefault="00927C38" w:rsidP="00927C38">
      <w:pPr>
        <w:spacing w:before="120" w:after="120" w:line="240" w:lineRule="auto"/>
        <w:jc w:val="both"/>
        <w:rPr>
          <w:b/>
          <w:sz w:val="24"/>
        </w:rPr>
      </w:pPr>
      <w:r w:rsidRPr="002A50C8">
        <w:rPr>
          <w:b/>
          <w:sz w:val="24"/>
        </w:rPr>
        <w:t>a) Date de contact</w:t>
      </w:r>
    </w:p>
    <w:p w:rsidR="00927C38" w:rsidRPr="002A50C8" w:rsidRDefault="00927C38" w:rsidP="00927C38">
      <w:pPr>
        <w:spacing w:before="120" w:after="120" w:line="240" w:lineRule="auto"/>
        <w:jc w:val="both"/>
        <w:rPr>
          <w:sz w:val="24"/>
        </w:rPr>
      </w:pPr>
      <w:r w:rsidRPr="002A50C8">
        <w:rPr>
          <w:sz w:val="24"/>
        </w:rPr>
        <w:t>Agenția pentru Finanțarea Investițiilor Rurale</w:t>
      </w:r>
    </w:p>
    <w:p w:rsidR="00927C38" w:rsidRPr="002A50C8" w:rsidRDefault="00927C38" w:rsidP="00927C38">
      <w:pPr>
        <w:spacing w:before="120" w:after="120" w:line="240" w:lineRule="auto"/>
        <w:jc w:val="both"/>
        <w:rPr>
          <w:sz w:val="24"/>
        </w:rPr>
      </w:pPr>
      <w:r w:rsidRPr="002A50C8">
        <w:rPr>
          <w:sz w:val="24"/>
        </w:rPr>
        <w:t>Adresa: Știrbei Vodă nr. 43, București, Sector 1</w:t>
      </w:r>
    </w:p>
    <w:p w:rsidR="00927C38" w:rsidRPr="002A50C8" w:rsidRDefault="00927C38" w:rsidP="00927C38">
      <w:pPr>
        <w:spacing w:before="120" w:after="120" w:line="240" w:lineRule="auto"/>
        <w:jc w:val="both"/>
        <w:rPr>
          <w:sz w:val="24"/>
        </w:rPr>
      </w:pPr>
      <w:r w:rsidRPr="002A50C8">
        <w:rPr>
          <w:sz w:val="24"/>
        </w:rPr>
        <w:t>Număr de telefon: 021.315.67.79</w:t>
      </w:r>
    </w:p>
    <w:p w:rsidR="00927C38" w:rsidRPr="002A50C8" w:rsidRDefault="00927C38" w:rsidP="00927C38">
      <w:pPr>
        <w:spacing w:before="120" w:after="120" w:line="240" w:lineRule="auto"/>
        <w:jc w:val="both"/>
        <w:rPr>
          <w:b/>
          <w:sz w:val="24"/>
        </w:rPr>
      </w:pPr>
      <w:r w:rsidRPr="002A50C8">
        <w:rPr>
          <w:b/>
          <w:sz w:val="24"/>
        </w:rPr>
        <w:t>b) Date de contact ale responsabilului cu protecția datelor:</w:t>
      </w:r>
    </w:p>
    <w:p w:rsidR="00927C38" w:rsidRPr="002A50C8" w:rsidRDefault="00927C38" w:rsidP="00927C38">
      <w:pPr>
        <w:spacing w:before="120" w:after="120" w:line="240" w:lineRule="auto"/>
        <w:jc w:val="both"/>
        <w:rPr>
          <w:sz w:val="24"/>
        </w:rPr>
      </w:pPr>
      <w:r w:rsidRPr="002A50C8">
        <w:rPr>
          <w:sz w:val="24"/>
        </w:rPr>
        <w:t>E-mail: dpo@afir.info</w:t>
      </w:r>
    </w:p>
    <w:p w:rsidR="00927C38" w:rsidRPr="002A50C8" w:rsidRDefault="00927C38" w:rsidP="00927C38">
      <w:pPr>
        <w:spacing w:before="120" w:after="120" w:line="240" w:lineRule="auto"/>
        <w:jc w:val="both"/>
        <w:rPr>
          <w:sz w:val="24"/>
        </w:rPr>
      </w:pPr>
      <w:r w:rsidRPr="002A50C8">
        <w:rPr>
          <w:sz w:val="24"/>
        </w:rPr>
        <w:t>Adresa: Știrbei Vodă nr. 43, București, Sector 1</w:t>
      </w:r>
    </w:p>
    <w:p w:rsidR="00927C38" w:rsidRPr="002A50C8" w:rsidRDefault="00927C38" w:rsidP="00927C38">
      <w:pPr>
        <w:spacing w:before="120" w:after="120" w:line="240" w:lineRule="auto"/>
        <w:jc w:val="both"/>
        <w:rPr>
          <w:sz w:val="24"/>
        </w:rPr>
      </w:pPr>
      <w:r w:rsidRPr="002A50C8">
        <w:rPr>
          <w:sz w:val="24"/>
        </w:rPr>
        <w:t>Număr de telefon: 031.860.27.33</w:t>
      </w:r>
    </w:p>
    <w:p w:rsidR="00927C38" w:rsidRPr="002A50C8" w:rsidRDefault="00927C38" w:rsidP="00927C38">
      <w:pPr>
        <w:spacing w:before="120" w:after="120" w:line="240" w:lineRule="auto"/>
        <w:jc w:val="both"/>
        <w:rPr>
          <w:b/>
          <w:sz w:val="24"/>
        </w:rPr>
      </w:pPr>
      <w:r w:rsidRPr="002A50C8">
        <w:rPr>
          <w:b/>
          <w:sz w:val="24"/>
        </w:rPr>
        <w:t>c )Scopurile prelucrării datelor cu caracter personal</w:t>
      </w:r>
    </w:p>
    <w:p w:rsidR="00927C38" w:rsidRPr="002A50C8" w:rsidRDefault="00927C38" w:rsidP="00927C38">
      <w:pPr>
        <w:spacing w:before="120" w:after="120" w:line="240" w:lineRule="auto"/>
        <w:jc w:val="both"/>
        <w:rPr>
          <w:sz w:val="24"/>
        </w:rPr>
      </w:pPr>
      <w:r w:rsidRPr="002A50C8">
        <w:rPr>
          <w:sz w:val="24"/>
        </w:rPr>
        <w:t>Agenția pentru Finanțarea Investițiilor Rurale colectează date cu caracter personal, pe care le poate prelucra în</w:t>
      </w:r>
      <w:r>
        <w:rPr>
          <w:sz w:val="24"/>
        </w:rPr>
        <w:t xml:space="preserve"> </w:t>
      </w:r>
      <w:r w:rsidRPr="002A50C8">
        <w:rPr>
          <w:sz w:val="24"/>
        </w:rPr>
        <w:t>scopuri precum implementarea tehnică, implementarea financiară (plata) și monitorizare pentru PNDR, raportare,</w:t>
      </w:r>
      <w:r>
        <w:rPr>
          <w:sz w:val="24"/>
        </w:rPr>
        <w:t xml:space="preserve"> </w:t>
      </w:r>
      <w:r w:rsidRPr="002A50C8">
        <w:rPr>
          <w:sz w:val="24"/>
        </w:rPr>
        <w:t>recuperare debite, precum și cea de monitorizare ex-post pentru Programul SAPARD, în conformitate cu OUG nr.41/2014 privind înființarea, organizarea și funcționarea Agenției pentru Finanțarea Investițiilor Rurale, prin reorganizarea</w:t>
      </w:r>
      <w:r>
        <w:rPr>
          <w:sz w:val="24"/>
        </w:rPr>
        <w:t xml:space="preserve"> </w:t>
      </w:r>
      <w:r w:rsidRPr="002A50C8">
        <w:rPr>
          <w:sz w:val="24"/>
        </w:rPr>
        <w:t>Agenției de Plăți pentru Dezvoltare Rurală și Pescuit, aprobată prin Legea nr. 43/2015. Astfel, prelucrarea datelor</w:t>
      </w:r>
      <w:r>
        <w:rPr>
          <w:sz w:val="24"/>
        </w:rPr>
        <w:t xml:space="preserve"> </w:t>
      </w:r>
      <w:r w:rsidRPr="002A50C8">
        <w:rPr>
          <w:sz w:val="24"/>
        </w:rPr>
        <w:t>personale se realizează fără a fi limitativ, pentru următoarele:</w:t>
      </w:r>
    </w:p>
    <w:p w:rsidR="00927C38" w:rsidRPr="002A50C8" w:rsidRDefault="00927C38" w:rsidP="00927C38">
      <w:pPr>
        <w:spacing w:before="120" w:after="120" w:line="240" w:lineRule="auto"/>
        <w:jc w:val="both"/>
        <w:rPr>
          <w:sz w:val="24"/>
        </w:rPr>
      </w:pPr>
      <w:r w:rsidRPr="002A50C8">
        <w:rPr>
          <w:sz w:val="24"/>
        </w:rPr>
        <w:t>• primirea cererilor de finanțare;</w:t>
      </w:r>
    </w:p>
    <w:p w:rsidR="00927C38" w:rsidRPr="002A50C8" w:rsidRDefault="00927C38" w:rsidP="00927C38">
      <w:pPr>
        <w:spacing w:before="120" w:after="120" w:line="240" w:lineRule="auto"/>
        <w:jc w:val="both"/>
        <w:rPr>
          <w:sz w:val="24"/>
        </w:rPr>
      </w:pPr>
      <w:r w:rsidRPr="002A50C8">
        <w:rPr>
          <w:sz w:val="24"/>
        </w:rPr>
        <w:t>• verificarea cererilor de finanțare;</w:t>
      </w:r>
    </w:p>
    <w:p w:rsidR="00927C38" w:rsidRPr="002A50C8" w:rsidRDefault="00927C38" w:rsidP="00927C38">
      <w:pPr>
        <w:spacing w:before="120" w:after="120" w:line="240" w:lineRule="auto"/>
        <w:jc w:val="both"/>
        <w:rPr>
          <w:sz w:val="24"/>
        </w:rPr>
      </w:pPr>
      <w:r w:rsidRPr="002A50C8">
        <w:rPr>
          <w:sz w:val="24"/>
        </w:rPr>
        <w:t>• selectarea proiectelor finanțate;</w:t>
      </w:r>
    </w:p>
    <w:p w:rsidR="00927C38" w:rsidRPr="002A50C8" w:rsidRDefault="00927C38" w:rsidP="00927C38">
      <w:pPr>
        <w:spacing w:before="120" w:after="120" w:line="240" w:lineRule="auto"/>
        <w:jc w:val="both"/>
        <w:rPr>
          <w:sz w:val="24"/>
        </w:rPr>
      </w:pPr>
      <w:r w:rsidRPr="002A50C8">
        <w:rPr>
          <w:sz w:val="24"/>
        </w:rPr>
        <w:t>• stabilirea obligațiilor contractuale;</w:t>
      </w:r>
    </w:p>
    <w:p w:rsidR="00927C38" w:rsidRPr="002A50C8" w:rsidRDefault="00927C38" w:rsidP="00927C38">
      <w:pPr>
        <w:spacing w:before="120" w:after="120" w:line="240" w:lineRule="auto"/>
        <w:jc w:val="both"/>
        <w:rPr>
          <w:sz w:val="24"/>
        </w:rPr>
      </w:pPr>
      <w:r w:rsidRPr="002A50C8">
        <w:rPr>
          <w:sz w:val="24"/>
        </w:rPr>
        <w:t>• efectuarea vizitelor pe teren;</w:t>
      </w:r>
    </w:p>
    <w:p w:rsidR="00927C38" w:rsidRPr="002A50C8" w:rsidRDefault="00927C38" w:rsidP="00927C38">
      <w:pPr>
        <w:spacing w:before="120" w:after="120" w:line="240" w:lineRule="auto"/>
        <w:jc w:val="both"/>
        <w:rPr>
          <w:sz w:val="24"/>
        </w:rPr>
      </w:pPr>
      <w:r w:rsidRPr="002A50C8">
        <w:rPr>
          <w:sz w:val="24"/>
        </w:rPr>
        <w:t>• verificarea procedurilor de atribuire efectuate de beneficiari;</w:t>
      </w:r>
    </w:p>
    <w:p w:rsidR="00927C38" w:rsidRPr="002A50C8" w:rsidRDefault="00927C38" w:rsidP="00927C38">
      <w:pPr>
        <w:spacing w:before="120" w:after="120" w:line="240" w:lineRule="auto"/>
        <w:jc w:val="both"/>
        <w:rPr>
          <w:sz w:val="24"/>
        </w:rPr>
      </w:pPr>
      <w:r w:rsidRPr="002A50C8">
        <w:rPr>
          <w:sz w:val="24"/>
        </w:rPr>
        <w:lastRenderedPageBreak/>
        <w:t>• raportarea progresului măsurilor;</w:t>
      </w:r>
    </w:p>
    <w:p w:rsidR="00927C38" w:rsidRPr="002A50C8" w:rsidRDefault="00927C38" w:rsidP="00927C38">
      <w:pPr>
        <w:spacing w:before="120" w:after="120" w:line="240" w:lineRule="auto"/>
        <w:jc w:val="both"/>
        <w:rPr>
          <w:sz w:val="24"/>
        </w:rPr>
      </w:pPr>
      <w:r w:rsidRPr="002A50C8">
        <w:rPr>
          <w:sz w:val="24"/>
        </w:rPr>
        <w:t>• autorizarea plății către beneficiari;</w:t>
      </w:r>
    </w:p>
    <w:p w:rsidR="00927C38" w:rsidRPr="002A50C8" w:rsidRDefault="00927C38" w:rsidP="00927C38">
      <w:pPr>
        <w:spacing w:before="120" w:after="120" w:line="240" w:lineRule="auto"/>
        <w:jc w:val="both"/>
        <w:rPr>
          <w:sz w:val="24"/>
        </w:rPr>
      </w:pPr>
      <w:r w:rsidRPr="002A50C8">
        <w:rPr>
          <w:sz w:val="24"/>
        </w:rPr>
        <w:t>• efectuarea plății către beneficiari;</w:t>
      </w:r>
    </w:p>
    <w:p w:rsidR="00927C38" w:rsidRPr="002A50C8" w:rsidRDefault="00927C38" w:rsidP="00927C38">
      <w:pPr>
        <w:spacing w:before="120" w:after="120" w:line="240" w:lineRule="auto"/>
        <w:jc w:val="both"/>
        <w:rPr>
          <w:sz w:val="24"/>
        </w:rPr>
      </w:pPr>
      <w:r w:rsidRPr="002A50C8">
        <w:rPr>
          <w:sz w:val="24"/>
        </w:rPr>
        <w:t>• înregistrarea angajamentelor de plată și a plăților;</w:t>
      </w:r>
    </w:p>
    <w:p w:rsidR="00927C38" w:rsidRPr="002A50C8" w:rsidRDefault="00927C38" w:rsidP="00927C38">
      <w:pPr>
        <w:spacing w:before="120" w:after="120" w:line="240" w:lineRule="auto"/>
        <w:jc w:val="both"/>
        <w:rPr>
          <w:sz w:val="24"/>
        </w:rPr>
      </w:pPr>
      <w:r w:rsidRPr="002A50C8">
        <w:rPr>
          <w:sz w:val="24"/>
        </w:rPr>
        <w:t>• managementul informatic al plăților realizate către beneficiarii proiectelor;</w:t>
      </w:r>
    </w:p>
    <w:p w:rsidR="00927C38" w:rsidRPr="002A50C8" w:rsidRDefault="00927C38" w:rsidP="00927C38">
      <w:pPr>
        <w:spacing w:before="120" w:after="120" w:line="240" w:lineRule="auto"/>
        <w:jc w:val="both"/>
        <w:rPr>
          <w:sz w:val="24"/>
        </w:rPr>
      </w:pPr>
      <w:r w:rsidRPr="002A50C8">
        <w:rPr>
          <w:sz w:val="24"/>
        </w:rPr>
        <w:t>• informare și promovare a PNDR.</w:t>
      </w:r>
    </w:p>
    <w:p w:rsidR="00927C38" w:rsidRPr="002A50C8" w:rsidRDefault="00927C38" w:rsidP="00927C38">
      <w:pPr>
        <w:spacing w:before="120" w:after="120" w:line="240" w:lineRule="auto"/>
        <w:jc w:val="both"/>
        <w:rPr>
          <w:sz w:val="24"/>
        </w:rPr>
      </w:pPr>
      <w:r w:rsidRPr="002A50C8">
        <w:rPr>
          <w:sz w:val="24"/>
        </w:rPr>
        <w:t>Temeiul prelucrării este constituit din cererea de finanțare, contractul de finanțare, și prevederile legale aplicabile.</w:t>
      </w:r>
      <w:r>
        <w:rPr>
          <w:sz w:val="24"/>
        </w:rPr>
        <w:t xml:space="preserve"> </w:t>
      </w:r>
      <w:r w:rsidRPr="002A50C8">
        <w:rPr>
          <w:sz w:val="24"/>
        </w:rPr>
        <w:t>Astfel, pentru a facilita desfășurarea activităților aflate în legătură cu cererea de finanțare, contractul de finanțare, și în</w:t>
      </w:r>
      <w:r>
        <w:rPr>
          <w:sz w:val="24"/>
        </w:rPr>
        <w:t xml:space="preserve"> </w:t>
      </w:r>
      <w:r w:rsidRPr="002A50C8">
        <w:rPr>
          <w:sz w:val="24"/>
        </w:rPr>
        <w:t>vederea îndeplinirii obligațiilor legale, comunicăm aceste date către autorități publice, terți sau împuterniciți.</w:t>
      </w:r>
    </w:p>
    <w:p w:rsidR="00927C38" w:rsidRPr="002A50C8" w:rsidRDefault="00927C38" w:rsidP="00927C38">
      <w:pPr>
        <w:spacing w:before="120" w:after="120" w:line="240" w:lineRule="auto"/>
        <w:jc w:val="both"/>
        <w:rPr>
          <w:b/>
          <w:sz w:val="24"/>
        </w:rPr>
      </w:pPr>
      <w:r w:rsidRPr="002A50C8">
        <w:rPr>
          <w:b/>
          <w:sz w:val="24"/>
        </w:rPr>
        <w:t>d) Destinatari ai datelor cu caracter personal</w:t>
      </w:r>
    </w:p>
    <w:p w:rsidR="00927C38" w:rsidRPr="002A50C8" w:rsidRDefault="00927C38" w:rsidP="00927C38">
      <w:pPr>
        <w:spacing w:before="120" w:after="120" w:line="240" w:lineRule="auto"/>
        <w:jc w:val="both"/>
        <w:rPr>
          <w:sz w:val="24"/>
        </w:rPr>
      </w:pPr>
      <w:r w:rsidRPr="002A50C8">
        <w:rPr>
          <w:sz w:val="24"/>
        </w:rPr>
        <w:t>În fluxul de procesare și stocare, datele cu caracter personal ar putea fi transferate, după caz, următoarelor</w:t>
      </w:r>
      <w:r>
        <w:rPr>
          <w:sz w:val="24"/>
        </w:rPr>
        <w:t xml:space="preserve"> </w:t>
      </w:r>
      <w:r w:rsidRPr="002A50C8">
        <w:rPr>
          <w:sz w:val="24"/>
        </w:rPr>
        <w:t>categorii de destinatari:</w:t>
      </w:r>
    </w:p>
    <w:p w:rsidR="00927C38" w:rsidRPr="002A50C8" w:rsidRDefault="00927C38" w:rsidP="00927C38">
      <w:pPr>
        <w:spacing w:before="120" w:after="120" w:line="240" w:lineRule="auto"/>
        <w:jc w:val="both"/>
        <w:rPr>
          <w:sz w:val="24"/>
        </w:rPr>
      </w:pPr>
      <w:r w:rsidRPr="002A50C8">
        <w:rPr>
          <w:sz w:val="24"/>
        </w:rPr>
        <w:t>• Furnizori, prestatori, terți sau împuterniciți implicați în mod direct sau indirect în procesele aferente</w:t>
      </w:r>
      <w:r>
        <w:rPr>
          <w:sz w:val="24"/>
        </w:rPr>
        <w:t xml:space="preserve"> </w:t>
      </w:r>
      <w:r w:rsidRPr="002A50C8">
        <w:rPr>
          <w:sz w:val="24"/>
        </w:rPr>
        <w:t>scopurilor mai sus menționate (furnizori de servicii IT, furnizori de servicii de consultanță etc.),</w:t>
      </w:r>
    </w:p>
    <w:p w:rsidR="00927C38" w:rsidRPr="002A50C8" w:rsidRDefault="00927C38" w:rsidP="00927C38">
      <w:pPr>
        <w:spacing w:before="120" w:after="120" w:line="240" w:lineRule="auto"/>
        <w:jc w:val="both"/>
        <w:rPr>
          <w:sz w:val="24"/>
        </w:rPr>
      </w:pPr>
      <w:r w:rsidRPr="002A50C8">
        <w:rPr>
          <w:sz w:val="24"/>
        </w:rPr>
        <w:t>• Operatori, titulari de drepturi, autorități publice abilitate de lege sau cu care AFIR a încheiat protocoale de</w:t>
      </w:r>
      <w:r>
        <w:rPr>
          <w:sz w:val="24"/>
        </w:rPr>
        <w:t xml:space="preserve"> </w:t>
      </w:r>
      <w:r w:rsidRPr="002A50C8">
        <w:rPr>
          <w:sz w:val="24"/>
        </w:rPr>
        <w:t>colaborare în scopul îndeplinirii atribuțiilor specifice conferite de legislația europeană și națională,</w:t>
      </w:r>
    </w:p>
    <w:p w:rsidR="00927C38" w:rsidRPr="002A50C8" w:rsidRDefault="00927C38" w:rsidP="00927C38">
      <w:pPr>
        <w:spacing w:before="120" w:after="120" w:line="240" w:lineRule="auto"/>
        <w:jc w:val="both"/>
        <w:rPr>
          <w:sz w:val="24"/>
        </w:rPr>
      </w:pPr>
      <w:r w:rsidRPr="002A50C8">
        <w:rPr>
          <w:sz w:val="24"/>
        </w:rPr>
        <w:t>• Comisia Europeană, în scopul monitorizării și controlului privind Programele SAPARD și PNDR.</w:t>
      </w:r>
    </w:p>
    <w:p w:rsidR="00927C38" w:rsidRPr="002A50C8" w:rsidRDefault="00927C38" w:rsidP="00927C38">
      <w:pPr>
        <w:spacing w:before="120" w:after="120" w:line="240" w:lineRule="auto"/>
        <w:jc w:val="both"/>
        <w:rPr>
          <w:b/>
          <w:sz w:val="24"/>
        </w:rPr>
      </w:pPr>
      <w:r w:rsidRPr="002A50C8">
        <w:rPr>
          <w:b/>
          <w:sz w:val="24"/>
        </w:rPr>
        <w:t>e) Transferul datelor în afara țării</w:t>
      </w:r>
    </w:p>
    <w:p w:rsidR="00927C38" w:rsidRDefault="00927C38" w:rsidP="00927C38">
      <w:pPr>
        <w:spacing w:before="120" w:after="120" w:line="240" w:lineRule="auto"/>
        <w:jc w:val="both"/>
        <w:rPr>
          <w:sz w:val="24"/>
        </w:rPr>
      </w:pPr>
      <w:r w:rsidRPr="002A50C8">
        <w:rPr>
          <w:sz w:val="24"/>
        </w:rPr>
        <w:t>Datele dumneavoastră ar putea fi transferate în exteriorul țării către Comisia Europeană, conform legislației</w:t>
      </w:r>
      <w:r>
        <w:rPr>
          <w:sz w:val="24"/>
        </w:rPr>
        <w:t xml:space="preserve"> </w:t>
      </w:r>
      <w:r w:rsidRPr="002A50C8">
        <w:rPr>
          <w:sz w:val="24"/>
        </w:rPr>
        <w:t xml:space="preserve">europene aplicabile. </w:t>
      </w:r>
    </w:p>
    <w:p w:rsidR="00927C38" w:rsidRPr="002A50C8" w:rsidRDefault="00927C38" w:rsidP="00927C38">
      <w:pPr>
        <w:spacing w:before="120" w:after="120" w:line="240" w:lineRule="auto"/>
        <w:jc w:val="both"/>
        <w:rPr>
          <w:b/>
          <w:sz w:val="24"/>
        </w:rPr>
      </w:pPr>
      <w:r w:rsidRPr="002A50C8">
        <w:rPr>
          <w:b/>
          <w:sz w:val="24"/>
        </w:rPr>
        <w:t>f) Perioada stocării datelor</w:t>
      </w:r>
    </w:p>
    <w:p w:rsidR="00927C38" w:rsidRPr="002A50C8" w:rsidRDefault="00927C38" w:rsidP="00927C38">
      <w:pPr>
        <w:spacing w:before="120" w:after="120" w:line="240" w:lineRule="auto"/>
        <w:jc w:val="both"/>
        <w:rPr>
          <w:sz w:val="24"/>
        </w:rPr>
      </w:pPr>
      <w:r w:rsidRPr="002A50C8">
        <w:rPr>
          <w:sz w:val="24"/>
        </w:rPr>
        <w:t>Toate datele cu caracter personal colectate vor fi stocate numai atât timp cât este necesar, luând în considerare</w:t>
      </w:r>
      <w:r>
        <w:rPr>
          <w:sz w:val="24"/>
        </w:rPr>
        <w:t xml:space="preserve"> </w:t>
      </w:r>
      <w:r w:rsidRPr="002A50C8">
        <w:rPr>
          <w:sz w:val="24"/>
        </w:rPr>
        <w:t>durata contractuală până la îndeplinirea obligațiilor contractuale, respectiv a scopului, și (plus) termenele de arhivare</w:t>
      </w:r>
      <w:r>
        <w:rPr>
          <w:sz w:val="24"/>
        </w:rPr>
        <w:t xml:space="preserve"> </w:t>
      </w:r>
      <w:r w:rsidRPr="002A50C8">
        <w:rPr>
          <w:sz w:val="24"/>
        </w:rPr>
        <w:t>prevăzute de dispozițiile legale în materie, și/sau atât cât este necesar pentru a ne exercita drepturile legitime (și</w:t>
      </w:r>
      <w:r>
        <w:rPr>
          <w:sz w:val="24"/>
        </w:rPr>
        <w:t xml:space="preserve"> </w:t>
      </w:r>
      <w:r w:rsidRPr="002A50C8">
        <w:rPr>
          <w:sz w:val="24"/>
        </w:rPr>
        <w:t>drepturile legitime ale altor persoane).</w:t>
      </w:r>
    </w:p>
    <w:p w:rsidR="00927C38" w:rsidRPr="002A50C8" w:rsidRDefault="00927C38" w:rsidP="00927C38">
      <w:pPr>
        <w:spacing w:before="120" w:after="120" w:line="240" w:lineRule="auto"/>
        <w:jc w:val="both"/>
        <w:rPr>
          <w:b/>
          <w:sz w:val="24"/>
        </w:rPr>
      </w:pPr>
      <w:r w:rsidRPr="002A50C8">
        <w:rPr>
          <w:b/>
          <w:sz w:val="24"/>
        </w:rPr>
        <w:t>g) Drepturile persoanei vizate</w:t>
      </w:r>
    </w:p>
    <w:p w:rsidR="00927C38" w:rsidRPr="002A50C8" w:rsidRDefault="00927C38" w:rsidP="00927C38">
      <w:pPr>
        <w:spacing w:before="120" w:after="120" w:line="240" w:lineRule="auto"/>
        <w:jc w:val="both"/>
        <w:rPr>
          <w:sz w:val="24"/>
        </w:rPr>
      </w:pPr>
      <w:r w:rsidRPr="002A50C8">
        <w:rPr>
          <w:sz w:val="24"/>
        </w:rPr>
        <w:t>Persoanele vizate ale căror date cu caracter personal sunt colectate de către Agenția pentru Finanțarea</w:t>
      </w:r>
      <w:r>
        <w:rPr>
          <w:sz w:val="24"/>
        </w:rPr>
        <w:t xml:space="preserve"> </w:t>
      </w:r>
      <w:r w:rsidRPr="002A50C8">
        <w:rPr>
          <w:sz w:val="24"/>
        </w:rPr>
        <w:t>Investițiilor Rurale au următoarele drepturi, conform legislației în domeniu:</w:t>
      </w:r>
    </w:p>
    <w:p w:rsidR="00927C38" w:rsidRPr="002A50C8" w:rsidRDefault="00927C38" w:rsidP="00927C38">
      <w:pPr>
        <w:spacing w:before="120" w:after="120" w:line="240" w:lineRule="auto"/>
        <w:jc w:val="both"/>
        <w:rPr>
          <w:sz w:val="24"/>
        </w:rPr>
      </w:pPr>
      <w:r w:rsidRPr="002A50C8">
        <w:rPr>
          <w:sz w:val="24"/>
        </w:rPr>
        <w:lastRenderedPageBreak/>
        <w:t>• dreptul de acces;</w:t>
      </w:r>
    </w:p>
    <w:p w:rsidR="00927C38" w:rsidRPr="002A50C8" w:rsidRDefault="00927C38" w:rsidP="00927C38">
      <w:pPr>
        <w:spacing w:before="120" w:after="120" w:line="240" w:lineRule="auto"/>
        <w:jc w:val="both"/>
        <w:rPr>
          <w:sz w:val="24"/>
        </w:rPr>
      </w:pPr>
      <w:r w:rsidRPr="002A50C8">
        <w:rPr>
          <w:sz w:val="24"/>
        </w:rPr>
        <w:t>• dreptul la rectificarea datelor;</w:t>
      </w:r>
    </w:p>
    <w:p w:rsidR="00927C38" w:rsidRPr="002A50C8" w:rsidRDefault="00927C38" w:rsidP="00927C38">
      <w:pPr>
        <w:spacing w:before="120" w:after="120" w:line="240" w:lineRule="auto"/>
        <w:jc w:val="both"/>
        <w:rPr>
          <w:sz w:val="24"/>
        </w:rPr>
      </w:pPr>
      <w:r w:rsidRPr="002A50C8">
        <w:rPr>
          <w:sz w:val="24"/>
        </w:rPr>
        <w:t>• dreptul la ștergerea datelor („dreptul de a fi uitat");</w:t>
      </w:r>
    </w:p>
    <w:p w:rsidR="00927C38" w:rsidRPr="002A50C8" w:rsidRDefault="00927C38" w:rsidP="00927C38">
      <w:pPr>
        <w:spacing w:before="120" w:after="120" w:line="240" w:lineRule="auto"/>
        <w:jc w:val="both"/>
        <w:rPr>
          <w:sz w:val="24"/>
        </w:rPr>
      </w:pPr>
      <w:r w:rsidRPr="002A50C8">
        <w:rPr>
          <w:sz w:val="24"/>
        </w:rPr>
        <w:t>• dreptul la restricționarea prelucrării;</w:t>
      </w:r>
    </w:p>
    <w:p w:rsidR="00927C38" w:rsidRPr="002A50C8" w:rsidRDefault="00927C38" w:rsidP="00927C38">
      <w:pPr>
        <w:spacing w:before="120" w:after="120" w:line="240" w:lineRule="auto"/>
        <w:jc w:val="both"/>
        <w:rPr>
          <w:sz w:val="24"/>
        </w:rPr>
      </w:pPr>
      <w:r w:rsidRPr="002A50C8">
        <w:rPr>
          <w:sz w:val="24"/>
        </w:rPr>
        <w:t>• dreptul la portabilitatea datelor;</w:t>
      </w:r>
    </w:p>
    <w:p w:rsidR="00927C38" w:rsidRPr="002A50C8" w:rsidRDefault="00927C38" w:rsidP="00927C38">
      <w:pPr>
        <w:spacing w:before="120" w:after="120" w:line="240" w:lineRule="auto"/>
        <w:jc w:val="both"/>
        <w:rPr>
          <w:sz w:val="24"/>
        </w:rPr>
      </w:pPr>
      <w:r w:rsidRPr="002A50C8">
        <w:rPr>
          <w:sz w:val="24"/>
        </w:rPr>
        <w:t>• dreptul la opoziție;</w:t>
      </w:r>
    </w:p>
    <w:p w:rsidR="00927C38" w:rsidRPr="002A50C8" w:rsidRDefault="00927C38" w:rsidP="00927C38">
      <w:pPr>
        <w:spacing w:before="120" w:after="120" w:line="240" w:lineRule="auto"/>
        <w:jc w:val="both"/>
        <w:rPr>
          <w:sz w:val="24"/>
        </w:rPr>
      </w:pPr>
      <w:r w:rsidRPr="002A50C8">
        <w:rPr>
          <w:sz w:val="24"/>
        </w:rPr>
        <w:t>• drepturi cu privire la procesul decizional individual automatizat, inclusiv crearea de profiluri;</w:t>
      </w:r>
    </w:p>
    <w:p w:rsidR="00927C38" w:rsidRPr="002A50C8" w:rsidRDefault="00927C38" w:rsidP="00927C38">
      <w:pPr>
        <w:spacing w:before="120" w:after="120" w:line="240" w:lineRule="auto"/>
        <w:jc w:val="both"/>
        <w:rPr>
          <w:sz w:val="24"/>
        </w:rPr>
      </w:pPr>
      <w:r w:rsidRPr="002A50C8">
        <w:rPr>
          <w:sz w:val="24"/>
        </w:rPr>
        <w:t>• dreptul la retragerea consimțământului în cazul prelucrării în scop de informare sau promovare;</w:t>
      </w:r>
    </w:p>
    <w:p w:rsidR="00927C38" w:rsidRPr="002A50C8" w:rsidRDefault="00927C38" w:rsidP="00927C38">
      <w:pPr>
        <w:spacing w:before="120" w:after="120" w:line="240" w:lineRule="auto"/>
        <w:jc w:val="both"/>
        <w:rPr>
          <w:sz w:val="24"/>
        </w:rPr>
      </w:pPr>
      <w:r w:rsidRPr="002A50C8">
        <w:rPr>
          <w:sz w:val="24"/>
        </w:rPr>
        <w:t>• dreptul de a depune o plângere în fața unei autorități de supraveghere a prelucrării datelor cu caracter</w:t>
      </w:r>
      <w:r>
        <w:rPr>
          <w:sz w:val="24"/>
        </w:rPr>
        <w:t xml:space="preserve"> </w:t>
      </w:r>
      <w:r w:rsidRPr="002A50C8">
        <w:rPr>
          <w:sz w:val="24"/>
        </w:rPr>
        <w:t>personal;</w:t>
      </w:r>
    </w:p>
    <w:p w:rsidR="00927C38" w:rsidRPr="002A50C8" w:rsidRDefault="00927C38" w:rsidP="00927C38">
      <w:pPr>
        <w:spacing w:before="120" w:after="120" w:line="240" w:lineRule="auto"/>
        <w:jc w:val="both"/>
        <w:rPr>
          <w:sz w:val="24"/>
        </w:rPr>
      </w:pPr>
      <w:r w:rsidRPr="002A50C8">
        <w:rPr>
          <w:sz w:val="24"/>
        </w:rPr>
        <w:t>• dreptul la o cale de atac judiciară;</w:t>
      </w:r>
    </w:p>
    <w:p w:rsidR="00927C38" w:rsidRPr="002A50C8" w:rsidRDefault="00927C38" w:rsidP="00927C38">
      <w:pPr>
        <w:spacing w:before="120" w:after="120" w:line="240" w:lineRule="auto"/>
        <w:jc w:val="both"/>
        <w:rPr>
          <w:sz w:val="24"/>
        </w:rPr>
      </w:pPr>
      <w:r w:rsidRPr="002A50C8">
        <w:rPr>
          <w:sz w:val="24"/>
        </w:rPr>
        <w:t>• dreptul de a fi notificat de către operator.</w:t>
      </w:r>
    </w:p>
    <w:p w:rsidR="00927C38" w:rsidRPr="002A50C8" w:rsidRDefault="00927C38" w:rsidP="00927C38">
      <w:pPr>
        <w:spacing w:before="120" w:after="120" w:line="240" w:lineRule="auto"/>
        <w:jc w:val="both"/>
        <w:rPr>
          <w:sz w:val="24"/>
        </w:rPr>
      </w:pPr>
      <w:r w:rsidRPr="002A50C8">
        <w:rPr>
          <w:sz w:val="24"/>
        </w:rPr>
        <w:t>Prin prezenta, declar că am fost informat de către Agenția pentru Finanțarea Investițiilor Rurale și îmi dau acordul</w:t>
      </w:r>
      <w:r>
        <w:rPr>
          <w:sz w:val="24"/>
        </w:rPr>
        <w:t xml:space="preserve"> </w:t>
      </w:r>
      <w:r w:rsidRPr="002A50C8">
        <w:rPr>
          <w:sz w:val="24"/>
        </w:rPr>
        <w:t>cu privire la prelucrarea datelor cu caracter personal.</w:t>
      </w:r>
    </w:p>
    <w:p w:rsidR="006E5A9E" w:rsidRDefault="00927C38" w:rsidP="006E5A9E">
      <w:pPr>
        <w:spacing w:before="120" w:after="120" w:line="240" w:lineRule="auto"/>
        <w:contextualSpacing/>
        <w:jc w:val="both"/>
        <w:rPr>
          <w:b/>
          <w:sz w:val="24"/>
        </w:rPr>
      </w:pPr>
      <w:r w:rsidRPr="002A50C8">
        <w:rPr>
          <w:sz w:val="24"/>
        </w:rPr>
        <w:br w:type="page"/>
      </w:r>
    </w:p>
    <w:p w:rsidR="006E5A9E" w:rsidRPr="002D2CD1" w:rsidRDefault="006E5A9E" w:rsidP="006E5A9E">
      <w:pPr>
        <w:spacing w:before="120" w:after="120" w:line="240" w:lineRule="auto"/>
        <w:contextualSpacing/>
        <w:jc w:val="both"/>
        <w:rPr>
          <w:b/>
          <w:sz w:val="24"/>
        </w:rPr>
      </w:pPr>
      <w:r w:rsidRPr="002D2CD1">
        <w:rPr>
          <w:b/>
          <w:sz w:val="24"/>
        </w:rPr>
        <w:lastRenderedPageBreak/>
        <w:t>ANEXA 3 – GRAFIC CALENDARISTIC DE IMPLEMENTARE</w:t>
      </w:r>
    </w:p>
    <w:p w:rsidR="006E5A9E" w:rsidRPr="002D2CD1" w:rsidRDefault="006E5A9E" w:rsidP="006E5A9E">
      <w:pPr>
        <w:spacing w:before="120" w:after="120" w:line="240" w:lineRule="auto"/>
        <w:contextualSpacing/>
        <w:jc w:val="both"/>
        <w:rPr>
          <w:b/>
          <w:sz w:val="24"/>
        </w:rPr>
      </w:pPr>
    </w:p>
    <w:tbl>
      <w:tblPr>
        <w:tblW w:w="416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30" w:type="dxa"/>
          <w:right w:w="30" w:type="dxa"/>
        </w:tblCellMar>
        <w:tblLook w:val="04A0"/>
      </w:tblPr>
      <w:tblGrid>
        <w:gridCol w:w="1585"/>
        <w:gridCol w:w="343"/>
        <w:gridCol w:w="378"/>
        <w:gridCol w:w="378"/>
        <w:gridCol w:w="393"/>
        <w:gridCol w:w="382"/>
        <w:gridCol w:w="350"/>
        <w:gridCol w:w="368"/>
        <w:gridCol w:w="379"/>
        <w:gridCol w:w="14"/>
        <w:gridCol w:w="364"/>
        <w:gridCol w:w="378"/>
        <w:gridCol w:w="371"/>
        <w:gridCol w:w="505"/>
        <w:gridCol w:w="14"/>
        <w:gridCol w:w="495"/>
        <w:gridCol w:w="378"/>
        <w:gridCol w:w="378"/>
        <w:gridCol w:w="371"/>
        <w:gridCol w:w="13"/>
      </w:tblGrid>
      <w:tr w:rsidR="006E5A9E" w:rsidRPr="00412201" w:rsidTr="00074F0D">
        <w:trPr>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6E5A9E" w:rsidRPr="002D2CD1" w:rsidRDefault="006E5A9E" w:rsidP="00074F0D">
            <w:pPr>
              <w:autoSpaceDE w:val="0"/>
              <w:autoSpaceDN w:val="0"/>
              <w:adjustRightInd w:val="0"/>
              <w:spacing w:before="120" w:after="120" w:line="240" w:lineRule="auto"/>
              <w:jc w:val="both"/>
              <w:rPr>
                <w:color w:val="000000"/>
                <w:sz w:val="24"/>
              </w:rPr>
            </w:pPr>
            <w:r w:rsidRPr="002D2CD1">
              <w:rPr>
                <w:color w:val="000000"/>
                <w:sz w:val="24"/>
              </w:rPr>
              <w:t>Luna</w:t>
            </w:r>
          </w:p>
        </w:tc>
        <w:tc>
          <w:tcPr>
            <w:tcW w:w="952" w:type="pct"/>
            <w:gridSpan w:val="4"/>
            <w:tcBorders>
              <w:top w:val="single" w:sz="8" w:space="0" w:color="auto"/>
              <w:left w:val="single" w:sz="8" w:space="0" w:color="auto"/>
              <w:bottom w:val="single" w:sz="8" w:space="0" w:color="auto"/>
              <w:right w:val="single" w:sz="8" w:space="0" w:color="auto"/>
            </w:tcBorders>
            <w:hideMark/>
          </w:tcPr>
          <w:p w:rsidR="006E5A9E" w:rsidRPr="002D2CD1" w:rsidRDefault="006E5A9E" w:rsidP="00074F0D">
            <w:pPr>
              <w:autoSpaceDE w:val="0"/>
              <w:autoSpaceDN w:val="0"/>
              <w:adjustRightInd w:val="0"/>
              <w:spacing w:before="120" w:after="120" w:line="240" w:lineRule="auto"/>
              <w:jc w:val="center"/>
              <w:rPr>
                <w:color w:val="000000"/>
                <w:sz w:val="24"/>
              </w:rPr>
            </w:pPr>
            <w:r w:rsidRPr="002D2CD1">
              <w:rPr>
                <w:color w:val="000000"/>
                <w:sz w:val="24"/>
              </w:rPr>
              <w:t>1</w:t>
            </w:r>
          </w:p>
        </w:tc>
        <w:tc>
          <w:tcPr>
            <w:tcW w:w="953" w:type="pct"/>
            <w:gridSpan w:val="5"/>
            <w:tcBorders>
              <w:top w:val="single" w:sz="8" w:space="0" w:color="auto"/>
              <w:left w:val="single" w:sz="8" w:space="0" w:color="auto"/>
              <w:bottom w:val="single" w:sz="8" w:space="0" w:color="auto"/>
              <w:right w:val="single" w:sz="8" w:space="0" w:color="auto"/>
            </w:tcBorders>
            <w:hideMark/>
          </w:tcPr>
          <w:p w:rsidR="006E5A9E" w:rsidRPr="002D2CD1" w:rsidRDefault="006E5A9E" w:rsidP="00074F0D">
            <w:pPr>
              <w:autoSpaceDE w:val="0"/>
              <w:autoSpaceDN w:val="0"/>
              <w:adjustRightInd w:val="0"/>
              <w:spacing w:before="120" w:after="120" w:line="240" w:lineRule="auto"/>
              <w:jc w:val="center"/>
              <w:rPr>
                <w:color w:val="000000"/>
                <w:sz w:val="24"/>
              </w:rPr>
            </w:pPr>
            <w:r w:rsidRPr="002D2CD1">
              <w:rPr>
                <w:color w:val="000000"/>
                <w:sz w:val="24"/>
              </w:rPr>
              <w:t>2</w:t>
            </w:r>
          </w:p>
        </w:tc>
        <w:tc>
          <w:tcPr>
            <w:tcW w:w="1041" w:type="pct"/>
            <w:gridSpan w:val="5"/>
            <w:tcBorders>
              <w:top w:val="single" w:sz="8" w:space="0" w:color="auto"/>
              <w:left w:val="single" w:sz="8" w:space="0" w:color="auto"/>
              <w:bottom w:val="single" w:sz="8" w:space="0" w:color="auto"/>
              <w:right w:val="single" w:sz="8" w:space="0" w:color="auto"/>
            </w:tcBorders>
            <w:hideMark/>
          </w:tcPr>
          <w:p w:rsidR="006E5A9E" w:rsidRPr="002D2CD1" w:rsidRDefault="006E5A9E" w:rsidP="00074F0D">
            <w:pPr>
              <w:autoSpaceDE w:val="0"/>
              <w:autoSpaceDN w:val="0"/>
              <w:adjustRightInd w:val="0"/>
              <w:spacing w:before="120" w:after="120" w:line="240" w:lineRule="auto"/>
              <w:jc w:val="center"/>
              <w:rPr>
                <w:color w:val="000000"/>
                <w:sz w:val="24"/>
              </w:rPr>
            </w:pPr>
            <w:r w:rsidRPr="002D2CD1">
              <w:rPr>
                <w:color w:val="000000"/>
                <w:sz w:val="24"/>
              </w:rPr>
              <w:t>3</w:t>
            </w:r>
          </w:p>
        </w:tc>
        <w:tc>
          <w:tcPr>
            <w:tcW w:w="1043" w:type="pct"/>
            <w:gridSpan w:val="5"/>
            <w:tcBorders>
              <w:top w:val="single" w:sz="8" w:space="0" w:color="auto"/>
              <w:left w:val="single" w:sz="8" w:space="0" w:color="auto"/>
              <w:bottom w:val="single" w:sz="8" w:space="0" w:color="auto"/>
              <w:right w:val="single" w:sz="8" w:space="0" w:color="auto"/>
            </w:tcBorders>
            <w:hideMark/>
          </w:tcPr>
          <w:p w:rsidR="006E5A9E" w:rsidRPr="002D2CD1" w:rsidRDefault="006E5A9E" w:rsidP="00074F0D">
            <w:pPr>
              <w:autoSpaceDE w:val="0"/>
              <w:autoSpaceDN w:val="0"/>
              <w:adjustRightInd w:val="0"/>
              <w:spacing w:before="120" w:after="120" w:line="240" w:lineRule="auto"/>
              <w:jc w:val="center"/>
              <w:rPr>
                <w:color w:val="000000"/>
                <w:sz w:val="24"/>
              </w:rPr>
            </w:pPr>
            <w:r w:rsidRPr="002D2CD1">
              <w:rPr>
                <w:color w:val="000000"/>
                <w:sz w:val="24"/>
              </w:rPr>
              <w:t>……</w:t>
            </w:r>
          </w:p>
        </w:tc>
      </w:tr>
      <w:tr w:rsidR="006E5A9E" w:rsidRPr="00412201" w:rsidTr="00074F0D">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6E5A9E" w:rsidRPr="002D2CD1" w:rsidRDefault="006E5A9E" w:rsidP="00074F0D">
            <w:pPr>
              <w:autoSpaceDE w:val="0"/>
              <w:autoSpaceDN w:val="0"/>
              <w:adjustRightInd w:val="0"/>
              <w:spacing w:before="120" w:after="120" w:line="240" w:lineRule="auto"/>
              <w:jc w:val="both"/>
              <w:rPr>
                <w:color w:val="000000"/>
                <w:sz w:val="24"/>
              </w:rPr>
            </w:pPr>
            <w:r w:rsidRPr="002D2CD1">
              <w:rPr>
                <w:color w:val="000000"/>
                <w:sz w:val="24"/>
              </w:rPr>
              <w:t>Săptămâna</w:t>
            </w:r>
          </w:p>
        </w:tc>
        <w:tc>
          <w:tcPr>
            <w:tcW w:w="219" w:type="pct"/>
            <w:tcBorders>
              <w:top w:val="single" w:sz="8" w:space="0" w:color="auto"/>
              <w:left w:val="single" w:sz="8" w:space="0" w:color="auto"/>
              <w:bottom w:val="single" w:sz="8" w:space="0" w:color="auto"/>
              <w:right w:val="single" w:sz="8" w:space="0" w:color="auto"/>
            </w:tcBorders>
            <w:hideMark/>
          </w:tcPr>
          <w:p w:rsidR="006E5A9E" w:rsidRPr="002D2CD1" w:rsidRDefault="006E5A9E" w:rsidP="00074F0D">
            <w:pPr>
              <w:autoSpaceDE w:val="0"/>
              <w:autoSpaceDN w:val="0"/>
              <w:adjustRightInd w:val="0"/>
              <w:spacing w:before="120" w:after="120" w:line="240" w:lineRule="auto"/>
              <w:jc w:val="both"/>
              <w:rPr>
                <w:color w:val="000000"/>
                <w:sz w:val="24"/>
              </w:rPr>
            </w:pPr>
            <w:r w:rsidRPr="002D2CD1">
              <w:rPr>
                <w:color w:val="000000"/>
                <w:sz w:val="24"/>
              </w:rPr>
              <w:t>1</w:t>
            </w:r>
          </w:p>
        </w:tc>
        <w:tc>
          <w:tcPr>
            <w:tcW w:w="241" w:type="pct"/>
            <w:tcBorders>
              <w:top w:val="single" w:sz="8" w:space="0" w:color="auto"/>
              <w:left w:val="single" w:sz="8" w:space="0" w:color="auto"/>
              <w:bottom w:val="single" w:sz="8" w:space="0" w:color="auto"/>
              <w:right w:val="single" w:sz="8" w:space="0" w:color="auto"/>
            </w:tcBorders>
            <w:hideMark/>
          </w:tcPr>
          <w:p w:rsidR="006E5A9E" w:rsidRPr="002D2CD1" w:rsidRDefault="006E5A9E" w:rsidP="00074F0D">
            <w:pPr>
              <w:autoSpaceDE w:val="0"/>
              <w:autoSpaceDN w:val="0"/>
              <w:adjustRightInd w:val="0"/>
              <w:spacing w:before="120" w:after="120" w:line="240" w:lineRule="auto"/>
              <w:jc w:val="both"/>
              <w:rPr>
                <w:color w:val="000000"/>
                <w:sz w:val="24"/>
              </w:rPr>
            </w:pPr>
            <w:r w:rsidRPr="002D2CD1">
              <w:rPr>
                <w:color w:val="000000"/>
                <w:sz w:val="24"/>
              </w:rPr>
              <w:t>2</w:t>
            </w:r>
          </w:p>
        </w:tc>
        <w:tc>
          <w:tcPr>
            <w:tcW w:w="241" w:type="pct"/>
            <w:tcBorders>
              <w:top w:val="single" w:sz="8" w:space="0" w:color="auto"/>
              <w:left w:val="single" w:sz="8" w:space="0" w:color="auto"/>
              <w:bottom w:val="single" w:sz="8" w:space="0" w:color="auto"/>
              <w:right w:val="single" w:sz="8" w:space="0" w:color="auto"/>
            </w:tcBorders>
            <w:hideMark/>
          </w:tcPr>
          <w:p w:rsidR="006E5A9E" w:rsidRPr="002D2CD1" w:rsidRDefault="006E5A9E" w:rsidP="00074F0D">
            <w:pPr>
              <w:autoSpaceDE w:val="0"/>
              <w:autoSpaceDN w:val="0"/>
              <w:adjustRightInd w:val="0"/>
              <w:spacing w:before="120" w:after="120" w:line="240" w:lineRule="auto"/>
              <w:jc w:val="both"/>
              <w:rPr>
                <w:color w:val="000000"/>
                <w:sz w:val="24"/>
              </w:rPr>
            </w:pPr>
            <w:r w:rsidRPr="002D2CD1">
              <w:rPr>
                <w:color w:val="000000"/>
                <w:sz w:val="24"/>
              </w:rPr>
              <w:t>3</w:t>
            </w:r>
          </w:p>
        </w:tc>
        <w:tc>
          <w:tcPr>
            <w:tcW w:w="251" w:type="pct"/>
            <w:tcBorders>
              <w:top w:val="single" w:sz="8" w:space="0" w:color="auto"/>
              <w:left w:val="single" w:sz="8" w:space="0" w:color="auto"/>
              <w:bottom w:val="single" w:sz="8" w:space="0" w:color="auto"/>
              <w:right w:val="single" w:sz="8" w:space="0" w:color="auto"/>
            </w:tcBorders>
            <w:hideMark/>
          </w:tcPr>
          <w:p w:rsidR="006E5A9E" w:rsidRPr="002D2CD1" w:rsidRDefault="006E5A9E" w:rsidP="00074F0D">
            <w:pPr>
              <w:autoSpaceDE w:val="0"/>
              <w:autoSpaceDN w:val="0"/>
              <w:adjustRightInd w:val="0"/>
              <w:spacing w:before="120" w:after="120" w:line="240" w:lineRule="auto"/>
              <w:jc w:val="both"/>
              <w:rPr>
                <w:color w:val="000000"/>
                <w:sz w:val="24"/>
              </w:rPr>
            </w:pPr>
            <w:r w:rsidRPr="002D2CD1">
              <w:rPr>
                <w:color w:val="000000"/>
                <w:sz w:val="24"/>
              </w:rPr>
              <w:t>4</w:t>
            </w:r>
          </w:p>
        </w:tc>
        <w:tc>
          <w:tcPr>
            <w:tcW w:w="244" w:type="pct"/>
            <w:tcBorders>
              <w:top w:val="single" w:sz="8" w:space="0" w:color="auto"/>
              <w:left w:val="single" w:sz="8" w:space="0" w:color="auto"/>
              <w:bottom w:val="single" w:sz="8" w:space="0" w:color="auto"/>
              <w:right w:val="single" w:sz="8" w:space="0" w:color="auto"/>
            </w:tcBorders>
            <w:hideMark/>
          </w:tcPr>
          <w:p w:rsidR="006E5A9E" w:rsidRPr="002D2CD1" w:rsidRDefault="006E5A9E" w:rsidP="00074F0D">
            <w:pPr>
              <w:autoSpaceDE w:val="0"/>
              <w:autoSpaceDN w:val="0"/>
              <w:adjustRightInd w:val="0"/>
              <w:spacing w:before="120" w:after="120" w:line="240" w:lineRule="auto"/>
              <w:jc w:val="both"/>
              <w:rPr>
                <w:color w:val="000000"/>
                <w:sz w:val="24"/>
              </w:rPr>
            </w:pPr>
            <w:r w:rsidRPr="002D2CD1">
              <w:rPr>
                <w:color w:val="000000"/>
                <w:sz w:val="24"/>
              </w:rPr>
              <w:t>5</w:t>
            </w:r>
          </w:p>
        </w:tc>
        <w:tc>
          <w:tcPr>
            <w:tcW w:w="223" w:type="pct"/>
            <w:tcBorders>
              <w:top w:val="single" w:sz="8" w:space="0" w:color="auto"/>
              <w:left w:val="single" w:sz="8" w:space="0" w:color="auto"/>
              <w:bottom w:val="single" w:sz="8" w:space="0" w:color="auto"/>
              <w:right w:val="single" w:sz="8" w:space="0" w:color="auto"/>
            </w:tcBorders>
            <w:hideMark/>
          </w:tcPr>
          <w:p w:rsidR="006E5A9E" w:rsidRPr="002D2CD1" w:rsidRDefault="006E5A9E" w:rsidP="00074F0D">
            <w:pPr>
              <w:autoSpaceDE w:val="0"/>
              <w:autoSpaceDN w:val="0"/>
              <w:adjustRightInd w:val="0"/>
              <w:spacing w:before="120" w:after="120" w:line="240" w:lineRule="auto"/>
              <w:jc w:val="both"/>
              <w:rPr>
                <w:color w:val="000000"/>
                <w:sz w:val="24"/>
              </w:rPr>
            </w:pPr>
            <w:r w:rsidRPr="002D2CD1">
              <w:rPr>
                <w:color w:val="000000"/>
                <w:sz w:val="24"/>
              </w:rPr>
              <w:t>6</w:t>
            </w:r>
          </w:p>
        </w:tc>
        <w:tc>
          <w:tcPr>
            <w:tcW w:w="235" w:type="pct"/>
            <w:tcBorders>
              <w:top w:val="single" w:sz="8" w:space="0" w:color="auto"/>
              <w:left w:val="single" w:sz="8" w:space="0" w:color="auto"/>
              <w:bottom w:val="single" w:sz="8" w:space="0" w:color="auto"/>
              <w:right w:val="single" w:sz="8" w:space="0" w:color="auto"/>
            </w:tcBorders>
            <w:hideMark/>
          </w:tcPr>
          <w:p w:rsidR="006E5A9E" w:rsidRPr="002D2CD1" w:rsidRDefault="006E5A9E" w:rsidP="00074F0D">
            <w:pPr>
              <w:autoSpaceDE w:val="0"/>
              <w:autoSpaceDN w:val="0"/>
              <w:adjustRightInd w:val="0"/>
              <w:spacing w:before="120" w:after="120" w:line="240" w:lineRule="auto"/>
              <w:jc w:val="both"/>
              <w:rPr>
                <w:color w:val="000000"/>
                <w:sz w:val="24"/>
              </w:rPr>
            </w:pPr>
            <w:r w:rsidRPr="002D2CD1">
              <w:rPr>
                <w:color w:val="000000"/>
                <w:sz w:val="24"/>
              </w:rPr>
              <w:t>7</w:t>
            </w:r>
          </w:p>
        </w:tc>
        <w:tc>
          <w:tcPr>
            <w:tcW w:w="242" w:type="pct"/>
            <w:tcBorders>
              <w:top w:val="single" w:sz="8" w:space="0" w:color="auto"/>
              <w:left w:val="single" w:sz="8" w:space="0" w:color="auto"/>
              <w:bottom w:val="single" w:sz="8" w:space="0" w:color="auto"/>
              <w:right w:val="single" w:sz="8" w:space="0" w:color="auto"/>
            </w:tcBorders>
            <w:hideMark/>
          </w:tcPr>
          <w:p w:rsidR="006E5A9E" w:rsidRPr="002D2CD1" w:rsidRDefault="006E5A9E" w:rsidP="00074F0D">
            <w:pPr>
              <w:autoSpaceDE w:val="0"/>
              <w:autoSpaceDN w:val="0"/>
              <w:adjustRightInd w:val="0"/>
              <w:spacing w:before="120" w:after="120" w:line="240" w:lineRule="auto"/>
              <w:jc w:val="both"/>
              <w:rPr>
                <w:color w:val="000000"/>
                <w:sz w:val="24"/>
              </w:rPr>
            </w:pPr>
            <w:r w:rsidRPr="002D2CD1">
              <w:rPr>
                <w:color w:val="000000"/>
                <w:sz w:val="24"/>
              </w:rPr>
              <w:t>8</w:t>
            </w:r>
          </w:p>
        </w:tc>
        <w:tc>
          <w:tcPr>
            <w:tcW w:w="241" w:type="pct"/>
            <w:gridSpan w:val="2"/>
            <w:tcBorders>
              <w:top w:val="single" w:sz="8" w:space="0" w:color="auto"/>
              <w:left w:val="single" w:sz="8" w:space="0" w:color="auto"/>
              <w:bottom w:val="single" w:sz="8" w:space="0" w:color="auto"/>
              <w:right w:val="single" w:sz="8" w:space="0" w:color="auto"/>
            </w:tcBorders>
            <w:hideMark/>
          </w:tcPr>
          <w:p w:rsidR="006E5A9E" w:rsidRPr="002D2CD1" w:rsidRDefault="006E5A9E" w:rsidP="00074F0D">
            <w:pPr>
              <w:autoSpaceDE w:val="0"/>
              <w:autoSpaceDN w:val="0"/>
              <w:adjustRightInd w:val="0"/>
              <w:spacing w:before="120" w:after="120" w:line="240" w:lineRule="auto"/>
              <w:jc w:val="both"/>
              <w:rPr>
                <w:color w:val="000000"/>
                <w:sz w:val="24"/>
              </w:rPr>
            </w:pPr>
            <w:r w:rsidRPr="002D2CD1">
              <w:rPr>
                <w:color w:val="000000"/>
                <w:sz w:val="24"/>
              </w:rPr>
              <w:t>9</w:t>
            </w:r>
          </w:p>
        </w:tc>
        <w:tc>
          <w:tcPr>
            <w:tcW w:w="241" w:type="pct"/>
            <w:tcBorders>
              <w:top w:val="single" w:sz="8" w:space="0" w:color="auto"/>
              <w:left w:val="single" w:sz="8" w:space="0" w:color="auto"/>
              <w:bottom w:val="single" w:sz="8" w:space="0" w:color="auto"/>
              <w:right w:val="single" w:sz="8" w:space="0" w:color="auto"/>
            </w:tcBorders>
            <w:hideMark/>
          </w:tcPr>
          <w:p w:rsidR="006E5A9E" w:rsidRPr="002D2CD1" w:rsidRDefault="006E5A9E" w:rsidP="00074F0D">
            <w:pPr>
              <w:autoSpaceDE w:val="0"/>
              <w:autoSpaceDN w:val="0"/>
              <w:adjustRightInd w:val="0"/>
              <w:spacing w:before="120" w:after="120" w:line="240" w:lineRule="auto"/>
              <w:jc w:val="both"/>
              <w:rPr>
                <w:color w:val="000000"/>
                <w:sz w:val="24"/>
              </w:rPr>
            </w:pPr>
            <w:r w:rsidRPr="002D2CD1">
              <w:rPr>
                <w:color w:val="000000"/>
                <w:sz w:val="24"/>
              </w:rPr>
              <w:t>10</w:t>
            </w:r>
          </w:p>
        </w:tc>
        <w:tc>
          <w:tcPr>
            <w:tcW w:w="237" w:type="pct"/>
            <w:tcBorders>
              <w:top w:val="single" w:sz="8" w:space="0" w:color="auto"/>
              <w:left w:val="single" w:sz="8" w:space="0" w:color="auto"/>
              <w:bottom w:val="single" w:sz="8" w:space="0" w:color="auto"/>
              <w:right w:val="single" w:sz="8" w:space="0" w:color="auto"/>
            </w:tcBorders>
            <w:hideMark/>
          </w:tcPr>
          <w:p w:rsidR="006E5A9E" w:rsidRPr="002D2CD1" w:rsidRDefault="006E5A9E" w:rsidP="00074F0D">
            <w:pPr>
              <w:autoSpaceDE w:val="0"/>
              <w:autoSpaceDN w:val="0"/>
              <w:adjustRightInd w:val="0"/>
              <w:spacing w:before="120" w:after="120" w:line="240" w:lineRule="auto"/>
              <w:jc w:val="both"/>
              <w:rPr>
                <w:color w:val="000000"/>
                <w:sz w:val="24"/>
              </w:rPr>
            </w:pPr>
            <w:r w:rsidRPr="002D2CD1">
              <w:rPr>
                <w:color w:val="000000"/>
                <w:sz w:val="24"/>
              </w:rPr>
              <w:t>11</w:t>
            </w:r>
          </w:p>
        </w:tc>
        <w:tc>
          <w:tcPr>
            <w:tcW w:w="322" w:type="pct"/>
            <w:tcBorders>
              <w:top w:val="single" w:sz="8" w:space="0" w:color="auto"/>
              <w:left w:val="single" w:sz="8" w:space="0" w:color="auto"/>
              <w:bottom w:val="single" w:sz="8" w:space="0" w:color="auto"/>
              <w:right w:val="single" w:sz="8" w:space="0" w:color="auto"/>
            </w:tcBorders>
            <w:hideMark/>
          </w:tcPr>
          <w:p w:rsidR="006E5A9E" w:rsidRPr="002D2CD1" w:rsidRDefault="006E5A9E" w:rsidP="00074F0D">
            <w:pPr>
              <w:autoSpaceDE w:val="0"/>
              <w:autoSpaceDN w:val="0"/>
              <w:adjustRightInd w:val="0"/>
              <w:spacing w:before="120" w:after="120" w:line="240" w:lineRule="auto"/>
              <w:jc w:val="both"/>
              <w:rPr>
                <w:color w:val="000000"/>
                <w:sz w:val="24"/>
              </w:rPr>
            </w:pPr>
            <w:r w:rsidRPr="002D2CD1">
              <w:rPr>
                <w:color w:val="000000"/>
                <w:sz w:val="24"/>
              </w:rPr>
              <w:t>12</w:t>
            </w:r>
          </w:p>
        </w:tc>
        <w:tc>
          <w:tcPr>
            <w:tcW w:w="325" w:type="pct"/>
            <w:gridSpan w:val="2"/>
            <w:tcBorders>
              <w:top w:val="single" w:sz="8" w:space="0" w:color="auto"/>
              <w:left w:val="single" w:sz="8" w:space="0" w:color="auto"/>
              <w:bottom w:val="single" w:sz="8" w:space="0" w:color="auto"/>
              <w:right w:val="single" w:sz="8" w:space="0" w:color="auto"/>
            </w:tcBorders>
            <w:hideMark/>
          </w:tcPr>
          <w:p w:rsidR="006E5A9E" w:rsidRPr="002D2CD1" w:rsidRDefault="006E5A9E" w:rsidP="00074F0D">
            <w:pPr>
              <w:autoSpaceDE w:val="0"/>
              <w:autoSpaceDN w:val="0"/>
              <w:adjustRightInd w:val="0"/>
              <w:spacing w:before="120" w:after="120" w:line="240" w:lineRule="auto"/>
              <w:jc w:val="both"/>
              <w:rPr>
                <w:color w:val="000000"/>
                <w:sz w:val="24"/>
              </w:rPr>
            </w:pPr>
            <w:r w:rsidRPr="002D2CD1">
              <w:rPr>
                <w:color w:val="000000"/>
                <w:sz w:val="24"/>
              </w:rPr>
              <w:t>..</w:t>
            </w:r>
          </w:p>
        </w:tc>
        <w:tc>
          <w:tcPr>
            <w:tcW w:w="241" w:type="pct"/>
            <w:tcBorders>
              <w:top w:val="single" w:sz="8" w:space="0" w:color="auto"/>
              <w:left w:val="single" w:sz="8" w:space="0" w:color="auto"/>
              <w:bottom w:val="single" w:sz="8" w:space="0" w:color="auto"/>
              <w:right w:val="single" w:sz="8" w:space="0" w:color="auto"/>
            </w:tcBorders>
            <w:hideMark/>
          </w:tcPr>
          <w:p w:rsidR="006E5A9E" w:rsidRPr="002D2CD1" w:rsidRDefault="006E5A9E" w:rsidP="00074F0D">
            <w:pPr>
              <w:autoSpaceDE w:val="0"/>
              <w:autoSpaceDN w:val="0"/>
              <w:adjustRightInd w:val="0"/>
              <w:spacing w:before="120" w:after="120" w:line="240" w:lineRule="auto"/>
              <w:jc w:val="both"/>
              <w:rPr>
                <w:color w:val="000000"/>
                <w:sz w:val="24"/>
              </w:rPr>
            </w:pPr>
            <w:r w:rsidRPr="002D2CD1">
              <w:rPr>
                <w:color w:val="000000"/>
                <w:sz w:val="24"/>
              </w:rPr>
              <w:t>..</w:t>
            </w:r>
          </w:p>
        </w:tc>
        <w:tc>
          <w:tcPr>
            <w:tcW w:w="241" w:type="pct"/>
            <w:tcBorders>
              <w:top w:val="single" w:sz="8" w:space="0" w:color="auto"/>
              <w:left w:val="single" w:sz="8" w:space="0" w:color="auto"/>
              <w:bottom w:val="single" w:sz="8" w:space="0" w:color="auto"/>
              <w:right w:val="single" w:sz="8" w:space="0" w:color="auto"/>
            </w:tcBorders>
            <w:hideMark/>
          </w:tcPr>
          <w:p w:rsidR="006E5A9E" w:rsidRPr="002D2CD1" w:rsidRDefault="006E5A9E" w:rsidP="00074F0D">
            <w:pPr>
              <w:autoSpaceDE w:val="0"/>
              <w:autoSpaceDN w:val="0"/>
              <w:adjustRightInd w:val="0"/>
              <w:spacing w:before="120" w:after="120" w:line="240" w:lineRule="auto"/>
              <w:jc w:val="both"/>
              <w:rPr>
                <w:color w:val="000000"/>
                <w:sz w:val="24"/>
              </w:rPr>
            </w:pPr>
            <w:r w:rsidRPr="002D2CD1">
              <w:rPr>
                <w:color w:val="000000"/>
                <w:sz w:val="24"/>
              </w:rPr>
              <w:t>..</w:t>
            </w:r>
          </w:p>
        </w:tc>
        <w:tc>
          <w:tcPr>
            <w:tcW w:w="237" w:type="pct"/>
            <w:tcBorders>
              <w:top w:val="single" w:sz="8" w:space="0" w:color="auto"/>
              <w:left w:val="single" w:sz="8" w:space="0" w:color="auto"/>
              <w:bottom w:val="single" w:sz="8" w:space="0" w:color="auto"/>
              <w:right w:val="single" w:sz="8" w:space="0" w:color="auto"/>
            </w:tcBorders>
            <w:hideMark/>
          </w:tcPr>
          <w:p w:rsidR="006E5A9E" w:rsidRPr="002D2CD1" w:rsidRDefault="006E5A9E" w:rsidP="00074F0D">
            <w:pPr>
              <w:autoSpaceDE w:val="0"/>
              <w:autoSpaceDN w:val="0"/>
              <w:adjustRightInd w:val="0"/>
              <w:spacing w:before="120" w:after="120" w:line="240" w:lineRule="auto"/>
              <w:jc w:val="both"/>
              <w:rPr>
                <w:color w:val="000000"/>
                <w:sz w:val="24"/>
              </w:rPr>
            </w:pPr>
            <w:r w:rsidRPr="002D2CD1">
              <w:rPr>
                <w:color w:val="000000"/>
                <w:sz w:val="24"/>
              </w:rPr>
              <w:t>..</w:t>
            </w:r>
          </w:p>
        </w:tc>
      </w:tr>
      <w:tr w:rsidR="006E5A9E" w:rsidRPr="00412201" w:rsidTr="00074F0D">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6E5A9E" w:rsidRPr="002D2CD1" w:rsidRDefault="006E5A9E" w:rsidP="00074F0D">
            <w:pPr>
              <w:autoSpaceDE w:val="0"/>
              <w:autoSpaceDN w:val="0"/>
              <w:adjustRightInd w:val="0"/>
              <w:spacing w:before="120" w:after="120" w:line="240" w:lineRule="auto"/>
              <w:jc w:val="both"/>
              <w:rPr>
                <w:color w:val="000000"/>
                <w:sz w:val="24"/>
              </w:rPr>
            </w:pPr>
            <w:r w:rsidRPr="002D2CD1">
              <w:rPr>
                <w:color w:val="000000"/>
                <w:sz w:val="24"/>
              </w:rPr>
              <w:t>Activitatea 1</w:t>
            </w:r>
          </w:p>
        </w:tc>
        <w:tc>
          <w:tcPr>
            <w:tcW w:w="219"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r>
      <w:tr w:rsidR="006E5A9E" w:rsidRPr="00412201" w:rsidTr="00074F0D">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6E5A9E" w:rsidRPr="002D2CD1" w:rsidRDefault="006E5A9E" w:rsidP="00074F0D">
            <w:pPr>
              <w:autoSpaceDE w:val="0"/>
              <w:autoSpaceDN w:val="0"/>
              <w:adjustRightInd w:val="0"/>
              <w:spacing w:before="120" w:after="120" w:line="240" w:lineRule="auto"/>
              <w:jc w:val="both"/>
              <w:rPr>
                <w:color w:val="000000"/>
                <w:sz w:val="24"/>
              </w:rPr>
            </w:pPr>
            <w:r w:rsidRPr="002D2CD1">
              <w:rPr>
                <w:color w:val="000000"/>
                <w:sz w:val="24"/>
              </w:rPr>
              <w:t>Activitatea 2</w:t>
            </w:r>
          </w:p>
        </w:tc>
        <w:tc>
          <w:tcPr>
            <w:tcW w:w="219"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r>
      <w:tr w:rsidR="006E5A9E" w:rsidRPr="00412201" w:rsidTr="00074F0D">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6E5A9E" w:rsidRPr="002D2CD1" w:rsidRDefault="006E5A9E" w:rsidP="00074F0D">
            <w:pPr>
              <w:autoSpaceDE w:val="0"/>
              <w:autoSpaceDN w:val="0"/>
              <w:adjustRightInd w:val="0"/>
              <w:spacing w:before="120" w:after="120" w:line="240" w:lineRule="auto"/>
              <w:jc w:val="both"/>
              <w:rPr>
                <w:color w:val="000000"/>
                <w:sz w:val="24"/>
              </w:rPr>
            </w:pPr>
            <w:r w:rsidRPr="002D2CD1">
              <w:rPr>
                <w:color w:val="000000"/>
                <w:sz w:val="24"/>
              </w:rPr>
              <w:t>Activitatea 3</w:t>
            </w:r>
          </w:p>
        </w:tc>
        <w:tc>
          <w:tcPr>
            <w:tcW w:w="219"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r>
      <w:tr w:rsidR="006E5A9E" w:rsidRPr="00412201" w:rsidTr="00074F0D">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6E5A9E" w:rsidRPr="002D2CD1" w:rsidRDefault="006E5A9E" w:rsidP="00074F0D">
            <w:pPr>
              <w:autoSpaceDE w:val="0"/>
              <w:autoSpaceDN w:val="0"/>
              <w:adjustRightInd w:val="0"/>
              <w:spacing w:before="120" w:after="120" w:line="240" w:lineRule="auto"/>
              <w:jc w:val="both"/>
              <w:rPr>
                <w:color w:val="000000"/>
                <w:sz w:val="24"/>
              </w:rPr>
            </w:pPr>
            <w:r w:rsidRPr="002D2CD1">
              <w:rPr>
                <w:color w:val="000000"/>
                <w:sz w:val="24"/>
              </w:rPr>
              <w:t>Activitatea n</w:t>
            </w:r>
          </w:p>
        </w:tc>
        <w:tc>
          <w:tcPr>
            <w:tcW w:w="219"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6E5A9E" w:rsidRPr="002D2CD1" w:rsidRDefault="006E5A9E" w:rsidP="00074F0D">
            <w:pPr>
              <w:autoSpaceDE w:val="0"/>
              <w:autoSpaceDN w:val="0"/>
              <w:adjustRightInd w:val="0"/>
              <w:spacing w:before="120" w:after="120" w:line="240" w:lineRule="auto"/>
              <w:jc w:val="both"/>
              <w:rPr>
                <w:color w:val="000000"/>
                <w:sz w:val="24"/>
              </w:rPr>
            </w:pPr>
          </w:p>
        </w:tc>
      </w:tr>
    </w:tbl>
    <w:p w:rsidR="006E5A9E" w:rsidRPr="002D2CD1" w:rsidRDefault="006E5A9E" w:rsidP="006E5A9E">
      <w:pPr>
        <w:spacing w:before="120" w:after="120" w:line="240" w:lineRule="auto"/>
        <w:contextualSpacing/>
        <w:jc w:val="both"/>
        <w:rPr>
          <w:sz w:val="24"/>
          <w:szCs w:val="24"/>
        </w:rPr>
      </w:pPr>
      <w:r w:rsidRPr="00BC2EBE">
        <w:rPr>
          <w:sz w:val="24"/>
          <w:szCs w:val="24"/>
        </w:rPr>
        <w:t>*</w:t>
      </w:r>
      <w:r>
        <w:rPr>
          <w:sz w:val="24"/>
          <w:szCs w:val="24"/>
        </w:rPr>
        <w:t xml:space="preserve"> În grafic vor fi incluse și activitățile de raportare și depunere a dosarelor cererilor de plată.</w:t>
      </w:r>
    </w:p>
    <w:p w:rsidR="006E5A9E" w:rsidRPr="002D2CD1" w:rsidRDefault="006E5A9E" w:rsidP="006E5A9E">
      <w:pPr>
        <w:spacing w:before="120" w:after="120" w:line="240" w:lineRule="auto"/>
        <w:contextualSpacing/>
        <w:jc w:val="both"/>
        <w:rPr>
          <w:b/>
          <w:sz w:val="24"/>
        </w:rPr>
      </w:pPr>
    </w:p>
    <w:p w:rsidR="006E5A9E" w:rsidRPr="002D2CD1" w:rsidRDefault="006E5A9E" w:rsidP="006E5A9E">
      <w:pPr>
        <w:spacing w:before="120" w:after="120" w:line="240" w:lineRule="auto"/>
        <w:contextualSpacing/>
        <w:jc w:val="both"/>
        <w:rPr>
          <w:b/>
          <w:sz w:val="24"/>
        </w:rPr>
      </w:pPr>
      <w:r w:rsidRPr="002D2CD1">
        <w:rPr>
          <w:b/>
          <w:sz w:val="24"/>
        </w:rPr>
        <w:t>E. LISTA DOCUMENTELOR ANEXATE PROIECTELOR DE SERVICII</w:t>
      </w:r>
    </w:p>
    <w:p w:rsidR="006E5A9E" w:rsidRPr="002D2CD1" w:rsidRDefault="006E5A9E" w:rsidP="006E5A9E">
      <w:pPr>
        <w:spacing w:before="120" w:after="120" w:line="240" w:lineRule="auto"/>
        <w:contextualSpacing/>
        <w:jc w:val="both"/>
        <w:rPr>
          <w:sz w:val="24"/>
        </w:rPr>
      </w:pPr>
      <w:r w:rsidRPr="002D2CD1">
        <w:rPr>
          <w:sz w:val="24"/>
        </w:rPr>
        <w:t>A se anexa documentele în ordinea de mai jos: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883"/>
        <w:gridCol w:w="532"/>
        <w:gridCol w:w="550"/>
        <w:gridCol w:w="908"/>
        <w:gridCol w:w="1703"/>
      </w:tblGrid>
      <w:tr w:rsidR="006E5A9E" w:rsidRPr="00412201" w:rsidTr="00074F0D">
        <w:tc>
          <w:tcPr>
            <w:tcW w:w="3072"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E5A9E" w:rsidRPr="002D2CD1" w:rsidRDefault="006E5A9E" w:rsidP="00074F0D">
            <w:pPr>
              <w:spacing w:before="120" w:after="120" w:line="240" w:lineRule="auto"/>
              <w:contextualSpacing/>
              <w:jc w:val="center"/>
              <w:rPr>
                <w:b/>
                <w:sz w:val="24"/>
              </w:rPr>
            </w:pPr>
            <w:r w:rsidRPr="002D2CD1">
              <w:rPr>
                <w:b/>
                <w:sz w:val="24"/>
              </w:rPr>
              <w:t>Lista documentelor</w:t>
            </w:r>
          </w:p>
        </w:tc>
        <w:tc>
          <w:tcPr>
            <w:tcW w:w="27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E5A9E" w:rsidRPr="002D2CD1" w:rsidRDefault="006E5A9E" w:rsidP="00074F0D">
            <w:pPr>
              <w:spacing w:before="120" w:after="120" w:line="240" w:lineRule="auto"/>
              <w:contextualSpacing/>
              <w:jc w:val="center"/>
              <w:rPr>
                <w:b/>
                <w:sz w:val="24"/>
              </w:rPr>
            </w:pPr>
            <w:r w:rsidRPr="002D2CD1">
              <w:rPr>
                <w:b/>
                <w:sz w:val="24"/>
              </w:rPr>
              <w:t>DA</w:t>
            </w:r>
          </w:p>
        </w:tc>
        <w:tc>
          <w:tcPr>
            <w:tcW w:w="28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E5A9E" w:rsidRPr="002D2CD1" w:rsidRDefault="006E5A9E" w:rsidP="00074F0D">
            <w:pPr>
              <w:spacing w:before="120" w:after="120" w:line="240" w:lineRule="auto"/>
              <w:contextualSpacing/>
              <w:jc w:val="center"/>
              <w:rPr>
                <w:b/>
                <w:sz w:val="24"/>
              </w:rPr>
            </w:pPr>
            <w:r w:rsidRPr="002D2CD1">
              <w:rPr>
                <w:b/>
                <w:sz w:val="24"/>
              </w:rPr>
              <w:t>NU</w:t>
            </w:r>
          </w:p>
        </w:tc>
        <w:tc>
          <w:tcPr>
            <w:tcW w:w="474" w:type="pct"/>
            <w:tcBorders>
              <w:top w:val="single" w:sz="4" w:space="0" w:color="000000"/>
              <w:left w:val="single" w:sz="4" w:space="0" w:color="000000"/>
              <w:bottom w:val="single" w:sz="4" w:space="0" w:color="000000"/>
              <w:right w:val="single" w:sz="4" w:space="0" w:color="000000"/>
            </w:tcBorders>
            <w:shd w:val="clear" w:color="auto" w:fill="auto"/>
            <w:hideMark/>
          </w:tcPr>
          <w:p w:rsidR="006E5A9E" w:rsidRPr="002D2CD1" w:rsidRDefault="006E5A9E" w:rsidP="00074F0D">
            <w:pPr>
              <w:spacing w:before="120" w:after="120" w:line="240" w:lineRule="auto"/>
              <w:contextualSpacing/>
              <w:jc w:val="center"/>
              <w:rPr>
                <w:b/>
                <w:sz w:val="24"/>
              </w:rPr>
            </w:pPr>
            <w:r w:rsidRPr="002D2CD1">
              <w:rPr>
                <w:b/>
                <w:sz w:val="24"/>
              </w:rPr>
              <w:t>NU ESTE CAZUL</w:t>
            </w:r>
          </w:p>
        </w:tc>
        <w:tc>
          <w:tcPr>
            <w:tcW w:w="88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E5A9E" w:rsidRPr="002D2CD1" w:rsidRDefault="006E5A9E" w:rsidP="00074F0D">
            <w:pPr>
              <w:spacing w:before="120" w:after="120" w:line="240" w:lineRule="auto"/>
              <w:contextualSpacing/>
              <w:jc w:val="center"/>
              <w:rPr>
                <w:b/>
                <w:sz w:val="24"/>
              </w:rPr>
            </w:pPr>
            <w:r w:rsidRPr="002D2CD1">
              <w:rPr>
                <w:b/>
                <w:sz w:val="24"/>
              </w:rPr>
              <w:t>Pagina de la-până la</w:t>
            </w:r>
          </w:p>
        </w:tc>
      </w:tr>
      <w:tr w:rsidR="00E903DB" w:rsidRPr="00412201" w:rsidTr="00074F0D">
        <w:tc>
          <w:tcPr>
            <w:tcW w:w="3072" w:type="pct"/>
            <w:tcBorders>
              <w:top w:val="single" w:sz="4" w:space="0" w:color="000000"/>
              <w:left w:val="single" w:sz="4" w:space="0" w:color="000000"/>
              <w:bottom w:val="single" w:sz="4" w:space="0" w:color="000000"/>
              <w:right w:val="single" w:sz="4" w:space="0" w:color="000000"/>
            </w:tcBorders>
            <w:shd w:val="clear" w:color="auto" w:fill="auto"/>
            <w:hideMark/>
          </w:tcPr>
          <w:p w:rsidR="00E903DB" w:rsidRPr="002D2CD1" w:rsidRDefault="00263B14" w:rsidP="00074F0D">
            <w:pPr>
              <w:spacing w:before="120" w:after="120" w:line="240" w:lineRule="auto"/>
              <w:contextualSpacing/>
              <w:jc w:val="both"/>
              <w:rPr>
                <w:sz w:val="24"/>
              </w:rPr>
            </w:pPr>
            <w:r>
              <w:rPr>
                <w:sz w:val="24"/>
              </w:rPr>
              <w:t xml:space="preserve">1. </w:t>
            </w:r>
            <w:r w:rsidR="00E903DB" w:rsidRPr="002D2CD1">
              <w:rPr>
                <w:sz w:val="24"/>
              </w:rPr>
              <w:t>Raportul asupra utilizării altor programe de finanțare nerambursabilă (obiective, tip de serviciu, elemente clare de identificare ale serviciului, lista cheltuielilor eligibile, costul și stadiul proiectului, perioada derulării proiectului) întocmit de solicitant, pentru solicitanții care au mai beneficiat de alte programe de finanțare nerambursabilă în perioada de programare anterioară, pentru aceleași tipuri de servicii.</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E903DB" w:rsidRDefault="00E903DB" w:rsidP="00347BED">
            <w:pPr>
              <w:spacing w:before="120" w:after="120" w:line="240" w:lineRule="auto"/>
              <w:contextualSpacing/>
              <w:rPr>
                <w:b/>
                <w:sz w:val="24"/>
              </w:rPr>
            </w:pPr>
          </w:p>
          <w:p w:rsidR="00E903DB" w:rsidRPr="00222B9A" w:rsidRDefault="00E903DB" w:rsidP="00347BED">
            <w:pPr>
              <w:spacing w:before="120" w:after="120" w:line="240" w:lineRule="auto"/>
              <w:contextualSpacing/>
              <w:rPr>
                <w:sz w:val="24"/>
              </w:rPr>
            </w:pPr>
            <w:r w:rsidRPr="000A2910">
              <w:rPr>
                <w:b/>
                <w:sz w:val="24"/>
              </w:rPr>
              <w:sym w:font="Wingdings" w:char="F06F"/>
            </w: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E903DB" w:rsidRDefault="00E903DB" w:rsidP="00347BED">
            <w:pPr>
              <w:spacing w:before="120" w:after="120" w:line="240" w:lineRule="auto"/>
              <w:contextualSpacing/>
              <w:jc w:val="both"/>
              <w:rPr>
                <w:b/>
                <w:sz w:val="24"/>
              </w:rPr>
            </w:pPr>
          </w:p>
          <w:p w:rsidR="00E903DB" w:rsidRPr="002D2CD1" w:rsidRDefault="00E903DB" w:rsidP="00347BED">
            <w:pPr>
              <w:spacing w:before="120" w:after="120" w:line="240" w:lineRule="auto"/>
              <w:contextualSpacing/>
              <w:jc w:val="both"/>
              <w:rPr>
                <w:sz w:val="24"/>
              </w:rPr>
            </w:pPr>
            <w:r w:rsidRPr="00E83688">
              <w:rPr>
                <w:b/>
                <w:sz w:val="24"/>
              </w:rPr>
              <w:sym w:font="Wingdings" w:char="F06F"/>
            </w: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E903DB" w:rsidRDefault="00E903DB" w:rsidP="00347BED">
            <w:pPr>
              <w:spacing w:before="120" w:after="120" w:line="240" w:lineRule="auto"/>
              <w:contextualSpacing/>
              <w:jc w:val="both"/>
              <w:rPr>
                <w:b/>
                <w:sz w:val="24"/>
              </w:rPr>
            </w:pPr>
          </w:p>
          <w:p w:rsidR="00E903DB" w:rsidRPr="002D2CD1" w:rsidRDefault="00E903DB" w:rsidP="00347BED">
            <w:pPr>
              <w:spacing w:before="120" w:after="120" w:line="240" w:lineRule="auto"/>
              <w:contextualSpacing/>
              <w:jc w:val="both"/>
              <w:rPr>
                <w:sz w:val="24"/>
              </w:rPr>
            </w:pPr>
            <w:r>
              <w:rPr>
                <w:b/>
                <w:sz w:val="24"/>
              </w:rPr>
              <w:t xml:space="preserve">   </w:t>
            </w:r>
            <w:r w:rsidRPr="00E83688">
              <w:rPr>
                <w:b/>
                <w:sz w:val="24"/>
              </w:rPr>
              <w:sym w:font="Wingdings" w:char="F06F"/>
            </w: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E903DB" w:rsidRPr="002D2CD1" w:rsidRDefault="00E903DB" w:rsidP="00074F0D">
            <w:pPr>
              <w:spacing w:before="120" w:after="120" w:line="240" w:lineRule="auto"/>
              <w:contextualSpacing/>
              <w:jc w:val="both"/>
              <w:rPr>
                <w:sz w:val="24"/>
              </w:rPr>
            </w:pPr>
          </w:p>
        </w:tc>
      </w:tr>
      <w:tr w:rsidR="00E903DB" w:rsidRPr="00412201" w:rsidTr="00074F0D">
        <w:tc>
          <w:tcPr>
            <w:tcW w:w="3072" w:type="pct"/>
            <w:tcBorders>
              <w:top w:val="single" w:sz="4" w:space="0" w:color="000000"/>
              <w:left w:val="single" w:sz="4" w:space="0" w:color="000000"/>
              <w:bottom w:val="single" w:sz="4" w:space="0" w:color="000000"/>
              <w:right w:val="single" w:sz="4" w:space="0" w:color="000000"/>
            </w:tcBorders>
            <w:shd w:val="clear" w:color="auto" w:fill="auto"/>
            <w:hideMark/>
          </w:tcPr>
          <w:p w:rsidR="00E903DB" w:rsidRPr="002D2CD1" w:rsidRDefault="00263B14" w:rsidP="00074F0D">
            <w:pPr>
              <w:spacing w:before="120" w:after="120" w:line="240" w:lineRule="auto"/>
              <w:contextualSpacing/>
              <w:jc w:val="both"/>
              <w:rPr>
                <w:sz w:val="24"/>
                <w:vertAlign w:val="superscript"/>
              </w:rPr>
            </w:pPr>
            <w:r>
              <w:rPr>
                <w:sz w:val="24"/>
                <w:szCs w:val="24"/>
              </w:rPr>
              <w:t>2.</w:t>
            </w:r>
            <w:r w:rsidR="00E903DB" w:rsidRPr="002D2CD1">
              <w:rPr>
                <w:sz w:val="24"/>
                <w:szCs w:val="24"/>
              </w:rPr>
              <w:t>Documente</w:t>
            </w:r>
            <w:r w:rsidR="00E903DB" w:rsidRPr="002D2CD1">
              <w:rPr>
                <w:sz w:val="24"/>
              </w:rPr>
              <w:t xml:space="preserve"> justificative pentru proiectele de servicii finalizate incluse în Raportul asupra utilizării altor programe de finanțare nerambursabilă</w:t>
            </w:r>
            <w:r w:rsidR="00E903DB" w:rsidRPr="002D2CD1">
              <w:rPr>
                <w:sz w:val="24"/>
                <w:vertAlign w:val="superscript"/>
              </w:rPr>
              <w:footnoteReference w:id="6"/>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E903DB" w:rsidRPr="00222B9A" w:rsidRDefault="00E903DB" w:rsidP="00347BED">
            <w:pPr>
              <w:spacing w:before="120" w:after="120" w:line="240" w:lineRule="auto"/>
              <w:contextualSpacing/>
              <w:rPr>
                <w:sz w:val="24"/>
              </w:rPr>
            </w:pPr>
            <w:r w:rsidRPr="000A2910">
              <w:rPr>
                <w:b/>
                <w:sz w:val="24"/>
              </w:rPr>
              <w:sym w:font="Wingdings" w:char="F06F"/>
            </w: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E903DB" w:rsidRPr="002D2CD1" w:rsidRDefault="00E903DB" w:rsidP="00347BED">
            <w:pPr>
              <w:spacing w:before="120" w:after="120" w:line="240" w:lineRule="auto"/>
              <w:contextualSpacing/>
              <w:jc w:val="both"/>
              <w:rPr>
                <w:sz w:val="24"/>
              </w:rPr>
            </w:pPr>
            <w:r w:rsidRPr="00E83688">
              <w:rPr>
                <w:b/>
                <w:sz w:val="24"/>
              </w:rPr>
              <w:sym w:font="Wingdings" w:char="F06F"/>
            </w: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E903DB" w:rsidRPr="002D2CD1" w:rsidRDefault="00E903DB" w:rsidP="00347BED">
            <w:pPr>
              <w:spacing w:before="120" w:after="120" w:line="240" w:lineRule="auto"/>
              <w:contextualSpacing/>
              <w:jc w:val="both"/>
              <w:rPr>
                <w:sz w:val="24"/>
              </w:rPr>
            </w:pPr>
            <w:r>
              <w:rPr>
                <w:b/>
                <w:sz w:val="24"/>
              </w:rPr>
              <w:t xml:space="preserve">   </w:t>
            </w:r>
            <w:r w:rsidRPr="00E83688">
              <w:rPr>
                <w:b/>
                <w:sz w:val="24"/>
              </w:rPr>
              <w:sym w:font="Wingdings" w:char="F06F"/>
            </w: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E903DB" w:rsidRPr="002D2CD1" w:rsidRDefault="00E903DB" w:rsidP="00074F0D">
            <w:pPr>
              <w:spacing w:before="120" w:after="120" w:line="240" w:lineRule="auto"/>
              <w:contextualSpacing/>
              <w:jc w:val="both"/>
              <w:rPr>
                <w:sz w:val="24"/>
              </w:rPr>
            </w:pPr>
          </w:p>
        </w:tc>
      </w:tr>
      <w:tr w:rsidR="00E903DB" w:rsidRPr="00412201" w:rsidTr="00074F0D">
        <w:tc>
          <w:tcPr>
            <w:tcW w:w="3072" w:type="pct"/>
            <w:tcBorders>
              <w:top w:val="single" w:sz="4" w:space="0" w:color="000000"/>
              <w:left w:val="single" w:sz="4" w:space="0" w:color="000000"/>
              <w:bottom w:val="single" w:sz="4" w:space="0" w:color="000000"/>
              <w:right w:val="single" w:sz="4" w:space="0" w:color="000000"/>
            </w:tcBorders>
            <w:shd w:val="clear" w:color="auto" w:fill="auto"/>
            <w:hideMark/>
          </w:tcPr>
          <w:p w:rsidR="00E903DB" w:rsidRPr="002D2CD1" w:rsidRDefault="00263B14" w:rsidP="00074F0D">
            <w:pPr>
              <w:spacing w:before="120" w:after="120" w:line="240" w:lineRule="auto"/>
              <w:contextualSpacing/>
              <w:jc w:val="both"/>
              <w:rPr>
                <w:sz w:val="24"/>
              </w:rPr>
            </w:pPr>
            <w:r>
              <w:rPr>
                <w:sz w:val="24"/>
              </w:rPr>
              <w:t>3.</w:t>
            </w:r>
            <w:r w:rsidR="00E903DB" w:rsidRPr="002D2CD1">
              <w:rPr>
                <w:sz w:val="24"/>
              </w:rPr>
              <w:t xml:space="preserve">Documente care să ateste expertiza experților de a implementa activitățile proiectului (cv-uri, diplome, certificate, referințe, atestare ca formator emise conform </w:t>
            </w:r>
            <w:r w:rsidR="00E903DB" w:rsidRPr="002D2CD1">
              <w:rPr>
                <w:sz w:val="24"/>
              </w:rPr>
              <w:lastRenderedPageBreak/>
              <w:t>legislației naționale în vigoare etc.)</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E903DB" w:rsidRPr="00222B9A" w:rsidRDefault="00E903DB" w:rsidP="00347BED">
            <w:pPr>
              <w:spacing w:before="120" w:after="120" w:line="240" w:lineRule="auto"/>
              <w:contextualSpacing/>
              <w:rPr>
                <w:sz w:val="24"/>
              </w:rPr>
            </w:pPr>
            <w:r w:rsidRPr="000A2910">
              <w:rPr>
                <w:b/>
                <w:sz w:val="24"/>
              </w:rPr>
              <w:lastRenderedPageBreak/>
              <w:sym w:font="Wingdings" w:char="F06F"/>
            </w: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E903DB" w:rsidRPr="002D2CD1" w:rsidRDefault="00E903DB" w:rsidP="00347BED">
            <w:pPr>
              <w:spacing w:before="120" w:after="120" w:line="240" w:lineRule="auto"/>
              <w:contextualSpacing/>
              <w:jc w:val="both"/>
              <w:rPr>
                <w:sz w:val="24"/>
              </w:rPr>
            </w:pPr>
            <w:r w:rsidRPr="00E83688">
              <w:rPr>
                <w:b/>
                <w:sz w:val="24"/>
              </w:rPr>
              <w:sym w:font="Wingdings" w:char="F06F"/>
            </w: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E903DB" w:rsidRPr="002D2CD1" w:rsidRDefault="00E903DB" w:rsidP="00347BED">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E903DB" w:rsidRPr="002D2CD1" w:rsidRDefault="00E903DB" w:rsidP="00074F0D">
            <w:pPr>
              <w:spacing w:before="120" w:after="120" w:line="240" w:lineRule="auto"/>
              <w:contextualSpacing/>
              <w:jc w:val="both"/>
              <w:rPr>
                <w:sz w:val="24"/>
              </w:rPr>
            </w:pPr>
          </w:p>
        </w:tc>
      </w:tr>
      <w:tr w:rsidR="00E903DB" w:rsidRPr="00412201" w:rsidTr="00074F0D">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E903DB" w:rsidRPr="002D2CD1" w:rsidRDefault="00263B14" w:rsidP="00074F0D">
            <w:pPr>
              <w:spacing w:before="120" w:after="120" w:line="240" w:lineRule="auto"/>
              <w:contextualSpacing/>
              <w:jc w:val="both"/>
              <w:rPr>
                <w:sz w:val="24"/>
              </w:rPr>
            </w:pPr>
            <w:r>
              <w:rPr>
                <w:sz w:val="24"/>
              </w:rPr>
              <w:lastRenderedPageBreak/>
              <w:t>4.</w:t>
            </w:r>
            <w:r w:rsidR="00E903DB" w:rsidRPr="002D2CD1">
              <w:rPr>
                <w:sz w:val="24"/>
              </w:rPr>
              <w:t>Documente constitutive/ Documente care să ateste forma de organizare</w:t>
            </w:r>
            <w:r w:rsidR="00E903DB" w:rsidRPr="002D2CD1">
              <w:rPr>
                <w:sz w:val="24"/>
                <w:vertAlign w:val="superscript"/>
              </w:rPr>
              <w:t>*</w:t>
            </w:r>
            <w:r w:rsidR="00E903DB" w:rsidRPr="002D2CD1">
              <w:rPr>
                <w:sz w:val="24"/>
              </w:rPr>
              <w:t xml:space="preserve"> – în funcție de tipul solicitantului (Statut juridic, Act Constitutiv, Cod Unic de Înregistrare, Cod de Înregistrare Fiscală, Înscrierea în Registrul asociațiilor și fundațiilor etc.).</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E903DB" w:rsidRPr="00222B9A" w:rsidRDefault="00E903DB" w:rsidP="00347BED">
            <w:pPr>
              <w:spacing w:before="120" w:after="120" w:line="240" w:lineRule="auto"/>
              <w:contextualSpacing/>
              <w:rPr>
                <w:sz w:val="24"/>
              </w:rPr>
            </w:pPr>
            <w:r w:rsidRPr="000A2910">
              <w:rPr>
                <w:b/>
                <w:sz w:val="24"/>
              </w:rPr>
              <w:sym w:font="Wingdings" w:char="F06F"/>
            </w: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E903DB" w:rsidRPr="002D2CD1" w:rsidRDefault="00E903DB" w:rsidP="00347BED">
            <w:pPr>
              <w:spacing w:before="120" w:after="120" w:line="240" w:lineRule="auto"/>
              <w:contextualSpacing/>
              <w:jc w:val="both"/>
              <w:rPr>
                <w:sz w:val="24"/>
              </w:rPr>
            </w:pPr>
            <w:r w:rsidRPr="00E83688">
              <w:rPr>
                <w:b/>
                <w:sz w:val="24"/>
              </w:rPr>
              <w:sym w:font="Wingdings" w:char="F06F"/>
            </w: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E903DB" w:rsidRPr="002D2CD1" w:rsidRDefault="00E903DB" w:rsidP="00074F0D">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E903DB" w:rsidRPr="002D2CD1" w:rsidRDefault="00E903DB" w:rsidP="00074F0D">
            <w:pPr>
              <w:spacing w:before="120" w:after="120" w:line="240" w:lineRule="auto"/>
              <w:contextualSpacing/>
              <w:jc w:val="both"/>
              <w:rPr>
                <w:sz w:val="24"/>
              </w:rPr>
            </w:pPr>
          </w:p>
        </w:tc>
      </w:tr>
      <w:tr w:rsidR="00E903DB" w:rsidRPr="00412201" w:rsidTr="00074F0D">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E903DB" w:rsidRPr="00163697" w:rsidRDefault="00263B14" w:rsidP="00074F0D">
            <w:pPr>
              <w:spacing w:before="120" w:after="120" w:line="240" w:lineRule="auto"/>
              <w:contextualSpacing/>
              <w:jc w:val="both"/>
              <w:rPr>
                <w:sz w:val="24"/>
              </w:rPr>
            </w:pPr>
            <w:r>
              <w:rPr>
                <w:sz w:val="24"/>
              </w:rPr>
              <w:t>5.</w:t>
            </w:r>
            <w:r w:rsidR="00E903DB" w:rsidRPr="00163697">
              <w:rPr>
                <w:sz w:val="24"/>
              </w:rPr>
              <w:t>Oferte conforme - documente obligatorii care trebuie avute în vedere la stabilirea rezonabilității prețurilor. Acestea trebuie să aibă cel puțin următoarele caracteristici:</w:t>
            </w:r>
          </w:p>
          <w:p w:rsidR="00E903DB" w:rsidRPr="00163697" w:rsidRDefault="00E903DB" w:rsidP="00074F0D">
            <w:pPr>
              <w:spacing w:before="120" w:after="120" w:line="240" w:lineRule="auto"/>
              <w:contextualSpacing/>
              <w:jc w:val="both"/>
              <w:rPr>
                <w:sz w:val="24"/>
              </w:rPr>
            </w:pPr>
            <w:r w:rsidRPr="00163697">
              <w:rPr>
                <w:sz w:val="24"/>
              </w:rPr>
              <w:t>-</w:t>
            </w:r>
            <w:r w:rsidRPr="00163697">
              <w:rPr>
                <w:sz w:val="24"/>
              </w:rPr>
              <w:tab/>
              <w:t>Să fie datate, personalizate și semnate;</w:t>
            </w:r>
          </w:p>
          <w:p w:rsidR="00E903DB" w:rsidRPr="00163697" w:rsidRDefault="00E903DB" w:rsidP="00074F0D">
            <w:pPr>
              <w:spacing w:before="120" w:after="120" w:line="240" w:lineRule="auto"/>
              <w:contextualSpacing/>
              <w:jc w:val="both"/>
              <w:rPr>
                <w:sz w:val="24"/>
              </w:rPr>
            </w:pPr>
            <w:r w:rsidRPr="00163697">
              <w:rPr>
                <w:sz w:val="24"/>
              </w:rPr>
              <w:t>-</w:t>
            </w:r>
            <w:r w:rsidRPr="00163697">
              <w:rPr>
                <w:sz w:val="24"/>
              </w:rPr>
              <w:tab/>
              <w:t>Să conțină detalierea unor specificații tehnice minimale;</w:t>
            </w:r>
          </w:p>
          <w:p w:rsidR="00E903DB" w:rsidRPr="00163697" w:rsidRDefault="00E903DB" w:rsidP="00074F0D">
            <w:pPr>
              <w:spacing w:before="120" w:after="120" w:line="240" w:lineRule="auto"/>
              <w:contextualSpacing/>
              <w:jc w:val="both"/>
              <w:rPr>
                <w:sz w:val="24"/>
              </w:rPr>
            </w:pPr>
            <w:r w:rsidRPr="00163697">
              <w:rPr>
                <w:sz w:val="24"/>
              </w:rPr>
              <w:t>-</w:t>
            </w:r>
            <w:r w:rsidRPr="00163697">
              <w:rPr>
                <w:sz w:val="24"/>
              </w:rPr>
              <w:tab/>
              <w:t>Să conţină preţul de achiziţie, defalcat pe categorii de bunuri/servicii.</w:t>
            </w:r>
          </w:p>
          <w:p w:rsidR="00E903DB" w:rsidRPr="00A77A31" w:rsidRDefault="00E903DB" w:rsidP="00074F0D">
            <w:pPr>
              <w:spacing w:before="120" w:after="120" w:line="240" w:lineRule="auto"/>
              <w:contextualSpacing/>
              <w:jc w:val="both"/>
              <w:rPr>
                <w:sz w:val="24"/>
              </w:rPr>
            </w:pPr>
            <w:r w:rsidRPr="00163697">
              <w:rPr>
                <w:sz w:val="24"/>
              </w:rPr>
              <w:t>Ofertele conforme reprezintă oferte comparabile, care răspund cerințelor din punct de vedere al performanțelor și parametrilor din cererea de oferte, al obiectului acestora și din punct de vedere financiar și sunt transmise de către operatori economici reali și care îndeplinesc condițiile de calificare, verificabile de către experții evaluatori.</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E903DB" w:rsidRPr="00222B9A" w:rsidRDefault="00E903DB" w:rsidP="00347BED">
            <w:pPr>
              <w:spacing w:before="120" w:after="120" w:line="240" w:lineRule="auto"/>
              <w:contextualSpacing/>
              <w:rPr>
                <w:sz w:val="24"/>
              </w:rPr>
            </w:pPr>
            <w:r w:rsidRPr="000A2910">
              <w:rPr>
                <w:b/>
                <w:sz w:val="24"/>
              </w:rPr>
              <w:sym w:font="Wingdings" w:char="F06F"/>
            </w: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E903DB" w:rsidRPr="002D2CD1" w:rsidRDefault="00E903DB" w:rsidP="00347BED">
            <w:pPr>
              <w:spacing w:before="120" w:after="120" w:line="240" w:lineRule="auto"/>
              <w:contextualSpacing/>
              <w:jc w:val="both"/>
              <w:rPr>
                <w:sz w:val="24"/>
              </w:rPr>
            </w:pPr>
            <w:r w:rsidRPr="00E83688">
              <w:rPr>
                <w:b/>
                <w:sz w:val="24"/>
              </w:rPr>
              <w:sym w:font="Wingdings" w:char="F06F"/>
            </w: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E903DB" w:rsidRPr="002D2CD1" w:rsidRDefault="00E903DB" w:rsidP="00347BED">
            <w:pPr>
              <w:spacing w:before="120" w:after="120" w:line="240" w:lineRule="auto"/>
              <w:contextualSpacing/>
              <w:jc w:val="both"/>
              <w:rPr>
                <w:sz w:val="24"/>
              </w:rPr>
            </w:pPr>
            <w:r>
              <w:rPr>
                <w:b/>
                <w:sz w:val="24"/>
              </w:rPr>
              <w:t xml:space="preserve">   </w:t>
            </w:r>
            <w:r w:rsidRPr="00E83688">
              <w:rPr>
                <w:b/>
                <w:sz w:val="24"/>
              </w:rPr>
              <w:sym w:font="Wingdings" w:char="F06F"/>
            </w: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E903DB" w:rsidRPr="006723F4" w:rsidRDefault="00E903DB" w:rsidP="00074F0D">
            <w:pPr>
              <w:spacing w:before="120" w:after="120" w:line="240" w:lineRule="auto"/>
              <w:contextualSpacing/>
              <w:jc w:val="both"/>
              <w:rPr>
                <w:sz w:val="24"/>
              </w:rPr>
            </w:pPr>
          </w:p>
        </w:tc>
      </w:tr>
      <w:tr w:rsidR="00E903DB" w:rsidRPr="00412201" w:rsidTr="00074F0D">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E903DB" w:rsidRPr="002C51ED" w:rsidRDefault="00192323" w:rsidP="00074F0D">
            <w:pPr>
              <w:spacing w:before="120" w:after="120" w:line="240" w:lineRule="auto"/>
              <w:contextualSpacing/>
              <w:jc w:val="both"/>
              <w:rPr>
                <w:sz w:val="24"/>
              </w:rPr>
            </w:pPr>
            <w:r>
              <w:rPr>
                <w:sz w:val="24"/>
              </w:rPr>
              <w:t>6.</w:t>
            </w:r>
            <w:r w:rsidR="00E903DB" w:rsidRPr="002C51ED">
              <w:rPr>
                <w:sz w:val="24"/>
              </w:rPr>
              <w:t xml:space="preserve">Certificat constatator emis conform legislației naționale în vigoare, din care să rezulte faptul că solicitantul nu se află în proces de lichidare sau faliment. </w:t>
            </w:r>
          </w:p>
          <w:p w:rsidR="00E903DB" w:rsidRPr="00163697" w:rsidRDefault="00E903DB" w:rsidP="00074F0D">
            <w:pPr>
              <w:spacing w:before="120" w:after="120" w:line="240" w:lineRule="auto"/>
              <w:contextualSpacing/>
              <w:jc w:val="both"/>
              <w:rPr>
                <w:sz w:val="24"/>
              </w:rPr>
            </w:pPr>
            <w:r w:rsidRPr="002C51ED">
              <w:rPr>
                <w:sz w:val="24"/>
              </w:rPr>
              <w:t>Nu se depune în cazul solicitanților înființați în baza OG nr.26/2000 cu privire la asociații și fundații.</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E903DB" w:rsidRPr="00222B9A" w:rsidRDefault="00E903DB" w:rsidP="00347BED">
            <w:pPr>
              <w:spacing w:before="120" w:after="120" w:line="240" w:lineRule="auto"/>
              <w:contextualSpacing/>
              <w:rPr>
                <w:sz w:val="24"/>
              </w:rPr>
            </w:pPr>
            <w:r w:rsidRPr="000A2910">
              <w:rPr>
                <w:b/>
                <w:sz w:val="24"/>
              </w:rPr>
              <w:sym w:font="Wingdings" w:char="F06F"/>
            </w: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E903DB" w:rsidRPr="002D2CD1" w:rsidRDefault="00E903DB" w:rsidP="00347BED">
            <w:pPr>
              <w:spacing w:before="120" w:after="120" w:line="240" w:lineRule="auto"/>
              <w:contextualSpacing/>
              <w:jc w:val="both"/>
              <w:rPr>
                <w:sz w:val="24"/>
              </w:rPr>
            </w:pPr>
            <w:r w:rsidRPr="00E83688">
              <w:rPr>
                <w:b/>
                <w:sz w:val="24"/>
              </w:rPr>
              <w:sym w:font="Wingdings" w:char="F06F"/>
            </w: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E903DB" w:rsidRPr="002D2CD1" w:rsidRDefault="00E903DB" w:rsidP="00347BED">
            <w:pPr>
              <w:spacing w:before="120" w:after="120" w:line="240" w:lineRule="auto"/>
              <w:contextualSpacing/>
              <w:jc w:val="both"/>
              <w:rPr>
                <w:sz w:val="24"/>
              </w:rPr>
            </w:pPr>
            <w:r>
              <w:rPr>
                <w:b/>
                <w:sz w:val="24"/>
              </w:rPr>
              <w:t xml:space="preserve">   </w:t>
            </w:r>
            <w:r w:rsidRPr="00E83688">
              <w:rPr>
                <w:b/>
                <w:sz w:val="24"/>
              </w:rPr>
              <w:sym w:font="Wingdings" w:char="F06F"/>
            </w: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E903DB" w:rsidRPr="00080A2C" w:rsidRDefault="00E903DB" w:rsidP="00074F0D">
            <w:pPr>
              <w:spacing w:before="120" w:after="120" w:line="240" w:lineRule="auto"/>
              <w:contextualSpacing/>
              <w:jc w:val="both"/>
              <w:rPr>
                <w:sz w:val="24"/>
              </w:rPr>
            </w:pPr>
          </w:p>
        </w:tc>
      </w:tr>
      <w:tr w:rsidR="00E903DB" w:rsidRPr="00412201" w:rsidTr="00074F0D">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E903DB" w:rsidRPr="002C51ED" w:rsidRDefault="00192323" w:rsidP="00074F0D">
            <w:pPr>
              <w:spacing w:before="120" w:after="120" w:line="240" w:lineRule="auto"/>
              <w:contextualSpacing/>
              <w:jc w:val="both"/>
              <w:rPr>
                <w:sz w:val="24"/>
              </w:rPr>
            </w:pPr>
            <w:r>
              <w:rPr>
                <w:sz w:val="24"/>
              </w:rPr>
              <w:t>7.</w:t>
            </w:r>
            <w:r w:rsidR="00E903DB" w:rsidRPr="002C51ED">
              <w:rPr>
                <w:sz w:val="24"/>
              </w:rPr>
              <w:t>Copia actului de identitate a reprezentantului legal*.</w:t>
            </w:r>
          </w:p>
          <w:p w:rsidR="00E903DB" w:rsidRPr="00163697" w:rsidRDefault="00E903DB" w:rsidP="00074F0D">
            <w:pPr>
              <w:spacing w:before="120" w:after="120" w:line="240" w:lineRule="auto"/>
              <w:contextualSpacing/>
              <w:jc w:val="both"/>
              <w:rPr>
                <w:sz w:val="24"/>
              </w:rPr>
            </w:pPr>
            <w:r w:rsidRPr="002C51ED">
              <w:rPr>
                <w:sz w:val="24"/>
              </w:rPr>
              <w:t>*Se acceptă inclusiv versiunea scanată, conform prevederilor Ordonanței de Urgență nr. 41/2016.</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E903DB" w:rsidRPr="00222B9A" w:rsidRDefault="00E903DB" w:rsidP="00347BED">
            <w:pPr>
              <w:spacing w:before="120" w:after="120" w:line="240" w:lineRule="auto"/>
              <w:contextualSpacing/>
              <w:rPr>
                <w:sz w:val="24"/>
              </w:rPr>
            </w:pPr>
            <w:r w:rsidRPr="000A2910">
              <w:rPr>
                <w:b/>
                <w:sz w:val="24"/>
              </w:rPr>
              <w:sym w:font="Wingdings" w:char="F06F"/>
            </w: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E903DB" w:rsidRPr="002D2CD1" w:rsidRDefault="00E903DB" w:rsidP="00347BED">
            <w:pPr>
              <w:spacing w:before="120" w:after="120" w:line="240" w:lineRule="auto"/>
              <w:contextualSpacing/>
              <w:jc w:val="both"/>
              <w:rPr>
                <w:sz w:val="24"/>
              </w:rPr>
            </w:pPr>
            <w:r w:rsidRPr="00E83688">
              <w:rPr>
                <w:b/>
                <w:sz w:val="24"/>
              </w:rPr>
              <w:sym w:font="Wingdings" w:char="F06F"/>
            </w: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E903DB" w:rsidRPr="00A77A31" w:rsidRDefault="00E903DB" w:rsidP="00074F0D">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E903DB" w:rsidRPr="00A77A31" w:rsidRDefault="00E903DB" w:rsidP="00074F0D">
            <w:pPr>
              <w:spacing w:before="120" w:after="120" w:line="240" w:lineRule="auto"/>
              <w:contextualSpacing/>
              <w:jc w:val="both"/>
              <w:rPr>
                <w:sz w:val="24"/>
              </w:rPr>
            </w:pPr>
          </w:p>
        </w:tc>
      </w:tr>
      <w:tr w:rsidR="00263B14" w:rsidRPr="00412201" w:rsidTr="00074F0D">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263B14" w:rsidRPr="00163697" w:rsidRDefault="00192323" w:rsidP="00074F0D">
            <w:pPr>
              <w:spacing w:before="120" w:after="120" w:line="240" w:lineRule="auto"/>
              <w:contextualSpacing/>
              <w:jc w:val="both"/>
              <w:rPr>
                <w:sz w:val="24"/>
              </w:rPr>
            </w:pPr>
            <w:r>
              <w:rPr>
                <w:sz w:val="24"/>
              </w:rPr>
              <w:t>8.</w:t>
            </w:r>
            <w:r w:rsidR="00263B14">
              <w:rPr>
                <w:sz w:val="24"/>
              </w:rPr>
              <w:t>A</w:t>
            </w:r>
            <w:r w:rsidR="00263B14" w:rsidRPr="002C51ED">
              <w:rPr>
                <w:sz w:val="24"/>
              </w:rPr>
              <w:t xml:space="preserve">ngajament privind </w:t>
            </w:r>
            <w:r w:rsidR="00263B14">
              <w:rPr>
                <w:sz w:val="24"/>
              </w:rPr>
              <w:t xml:space="preserve">valorificarea, diseminarea, </w:t>
            </w:r>
            <w:r w:rsidR="00263B14" w:rsidRPr="002C51ED">
              <w:rPr>
                <w:sz w:val="24"/>
              </w:rPr>
              <w:t xml:space="preserve">promovarea </w:t>
            </w:r>
            <w:r w:rsidR="00263B14">
              <w:rPr>
                <w:sz w:val="24"/>
              </w:rPr>
              <w:t>studiului/ monografiei etc. privind patrimoniul cultural și natural</w:t>
            </w:r>
            <w:r w:rsidR="00263B14" w:rsidRPr="002C51ED">
              <w:rPr>
                <w:sz w:val="24"/>
              </w:rPr>
              <w:t xml:space="preserve"> (</w:t>
            </w:r>
            <w:r w:rsidR="00263B14" w:rsidRPr="002C51ED">
              <w:rPr>
                <w:i/>
                <w:sz w:val="24"/>
              </w:rPr>
              <w:t xml:space="preserve">este obligatoriu numai pentru proiectele </w:t>
            </w:r>
            <w:r w:rsidR="00263B14">
              <w:rPr>
                <w:i/>
                <w:sz w:val="24"/>
              </w:rPr>
              <w:t>cu obiective care se încadrează în art. 20, alin. (1), lit. f)</w:t>
            </w:r>
            <w:r w:rsidR="00263B14" w:rsidRPr="002C51ED">
              <w:rPr>
                <w:sz w:val="24"/>
              </w:rPr>
              <w:t>).</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263B14" w:rsidRPr="00A77A31" w:rsidRDefault="00263B14" w:rsidP="00347BED">
            <w:pPr>
              <w:spacing w:before="120" w:after="120" w:line="240" w:lineRule="auto"/>
              <w:contextualSpacing/>
              <w:jc w:val="both"/>
              <w:rPr>
                <w:sz w:val="24"/>
              </w:rPr>
            </w:pPr>
            <w:r w:rsidRPr="00E83688">
              <w:rPr>
                <w:b/>
                <w:sz w:val="24"/>
              </w:rPr>
              <w:sym w:font="Wingdings" w:char="F06F"/>
            </w: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263B14" w:rsidRPr="00A77A31" w:rsidRDefault="00263B14" w:rsidP="00347BED">
            <w:pPr>
              <w:spacing w:before="120" w:after="120" w:line="240" w:lineRule="auto"/>
              <w:contextualSpacing/>
              <w:jc w:val="both"/>
              <w:rPr>
                <w:sz w:val="24"/>
              </w:rPr>
            </w:pPr>
            <w:r w:rsidRPr="00E83688">
              <w:rPr>
                <w:b/>
                <w:sz w:val="24"/>
              </w:rPr>
              <w:sym w:font="Wingdings" w:char="F06F"/>
            </w: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263B14" w:rsidRPr="00A77A31" w:rsidRDefault="00263B14" w:rsidP="00347BED">
            <w:pPr>
              <w:spacing w:before="120" w:after="120" w:line="240" w:lineRule="auto"/>
              <w:contextualSpacing/>
              <w:jc w:val="both"/>
              <w:rPr>
                <w:sz w:val="24"/>
              </w:rPr>
            </w:pPr>
            <w:r w:rsidRPr="00E83688">
              <w:rPr>
                <w:b/>
                <w:sz w:val="24"/>
              </w:rPr>
              <w:sym w:font="Wingdings" w:char="F06F"/>
            </w: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263B14" w:rsidRPr="00A77A31" w:rsidRDefault="00263B14" w:rsidP="00074F0D">
            <w:pPr>
              <w:spacing w:before="120" w:after="120" w:line="240" w:lineRule="auto"/>
              <w:contextualSpacing/>
              <w:jc w:val="both"/>
              <w:rPr>
                <w:sz w:val="24"/>
              </w:rPr>
            </w:pPr>
          </w:p>
        </w:tc>
      </w:tr>
      <w:tr w:rsidR="006E5A9E" w:rsidRPr="00412201" w:rsidTr="00074F0D">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6E5A9E" w:rsidRPr="00875282" w:rsidRDefault="00192323" w:rsidP="00074F0D">
            <w:pPr>
              <w:spacing w:before="120" w:after="120" w:line="240" w:lineRule="auto"/>
              <w:contextualSpacing/>
              <w:jc w:val="both"/>
              <w:rPr>
                <w:sz w:val="24"/>
              </w:rPr>
            </w:pPr>
            <w:r>
              <w:rPr>
                <w:sz w:val="24"/>
              </w:rPr>
              <w:t xml:space="preserve">9. </w:t>
            </w:r>
            <w:r w:rsidR="006E5A9E" w:rsidRPr="00563F64">
              <w:rPr>
                <w:sz w:val="24"/>
              </w:rPr>
              <w:t>Alte documente justificative, după caz</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6E5A9E" w:rsidRPr="00A77A31" w:rsidRDefault="006E5A9E" w:rsidP="00074F0D">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6E5A9E" w:rsidRPr="00A77A31" w:rsidRDefault="006E5A9E" w:rsidP="00074F0D">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6E5A9E" w:rsidRPr="00A77A31" w:rsidRDefault="006E5A9E" w:rsidP="00074F0D">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6E5A9E" w:rsidRPr="00A77A31" w:rsidRDefault="006E5A9E" w:rsidP="00074F0D">
            <w:pPr>
              <w:spacing w:before="120" w:after="120" w:line="240" w:lineRule="auto"/>
              <w:contextualSpacing/>
              <w:jc w:val="both"/>
              <w:rPr>
                <w:sz w:val="24"/>
              </w:rPr>
            </w:pPr>
          </w:p>
        </w:tc>
      </w:tr>
    </w:tbl>
    <w:p w:rsidR="006E5A9E" w:rsidRPr="002D2CD1" w:rsidRDefault="006E5A9E" w:rsidP="006E5A9E">
      <w:pPr>
        <w:spacing w:before="120" w:after="120" w:line="240" w:lineRule="auto"/>
        <w:contextualSpacing/>
        <w:jc w:val="both"/>
        <w:rPr>
          <w:sz w:val="24"/>
        </w:rPr>
      </w:pPr>
    </w:p>
    <w:p w:rsidR="00927C38" w:rsidRDefault="00927C38" w:rsidP="006E5A9E">
      <w:pPr>
        <w:spacing w:before="120" w:after="120" w:line="240" w:lineRule="auto"/>
        <w:contextualSpacing/>
        <w:jc w:val="both"/>
        <w:rPr>
          <w:b/>
          <w:sz w:val="24"/>
        </w:rPr>
      </w:pPr>
    </w:p>
    <w:p w:rsidR="00927C38" w:rsidRDefault="00927C38" w:rsidP="006E5A9E">
      <w:pPr>
        <w:spacing w:before="120" w:after="120" w:line="240" w:lineRule="auto"/>
        <w:contextualSpacing/>
        <w:jc w:val="both"/>
        <w:rPr>
          <w:b/>
          <w:sz w:val="24"/>
        </w:rPr>
      </w:pPr>
    </w:p>
    <w:p w:rsidR="006E5A9E" w:rsidRPr="002D2CD1" w:rsidRDefault="006E5A9E" w:rsidP="006E5A9E">
      <w:pPr>
        <w:spacing w:before="120" w:after="120" w:line="240" w:lineRule="auto"/>
        <w:contextualSpacing/>
        <w:jc w:val="both"/>
        <w:rPr>
          <w:b/>
          <w:sz w:val="24"/>
        </w:rPr>
      </w:pPr>
      <w:r w:rsidRPr="002D2CD1">
        <w:rPr>
          <w:b/>
          <w:sz w:val="24"/>
        </w:rPr>
        <w:lastRenderedPageBreak/>
        <w:t>F. INDICATORI DE MONITORIZARE</w:t>
      </w:r>
    </w:p>
    <w:p w:rsidR="006E5A9E" w:rsidRPr="002D2CD1" w:rsidRDefault="006E5A9E" w:rsidP="006E5A9E">
      <w:pPr>
        <w:spacing w:before="120" w:after="120" w:line="240" w:lineRule="auto"/>
        <w:contextualSpacing/>
        <w:jc w:val="both"/>
        <w:rPr>
          <w:sz w:val="24"/>
        </w:rPr>
      </w:pPr>
    </w:p>
    <w:tbl>
      <w:tblPr>
        <w:tblStyle w:val="TableGrid"/>
        <w:tblW w:w="5000" w:type="pct"/>
        <w:tblLook w:val="04A0"/>
      </w:tblPr>
      <w:tblGrid>
        <w:gridCol w:w="2243"/>
        <w:gridCol w:w="4353"/>
        <w:gridCol w:w="2980"/>
      </w:tblGrid>
      <w:tr w:rsidR="00BA1C99" w:rsidRPr="00BA1C99" w:rsidTr="00BA1C99">
        <w:trPr>
          <w:trHeight w:val="244"/>
        </w:trPr>
        <w:tc>
          <w:tcPr>
            <w:tcW w:w="1171" w:type="pct"/>
            <w:vMerge w:val="restart"/>
            <w:noWrap/>
            <w:hideMark/>
          </w:tcPr>
          <w:p w:rsidR="00BA1C99" w:rsidRPr="00BA1C99" w:rsidRDefault="00BA1C99" w:rsidP="00BA1C99">
            <w:pPr>
              <w:spacing w:after="0" w:line="240" w:lineRule="auto"/>
              <w:rPr>
                <w:rFonts w:eastAsia="Times New Roman" w:cs="Calibri"/>
                <w:color w:val="000000"/>
                <w:sz w:val="20"/>
                <w:szCs w:val="20"/>
                <w:lang w:eastAsia="ro-RO"/>
              </w:rPr>
            </w:pPr>
            <w:r w:rsidRPr="00BA1C99">
              <w:rPr>
                <w:rFonts w:eastAsia="Times New Roman" w:cs="Calibri"/>
                <w:color w:val="000000"/>
                <w:sz w:val="20"/>
                <w:szCs w:val="20"/>
                <w:lang w:eastAsia="ro-RO"/>
              </w:rPr>
              <w:t>1. Tipul sprijinului</w:t>
            </w:r>
          </w:p>
        </w:tc>
        <w:tc>
          <w:tcPr>
            <w:tcW w:w="2273" w:type="pct"/>
            <w:vMerge w:val="restart"/>
            <w:hideMark/>
          </w:tcPr>
          <w:p w:rsidR="00BA1C99" w:rsidRPr="00BA1C99" w:rsidRDefault="00BA1C99" w:rsidP="00BA1C99">
            <w:pPr>
              <w:spacing w:after="0" w:line="240" w:lineRule="auto"/>
              <w:jc w:val="center"/>
              <w:rPr>
                <w:rFonts w:eastAsia="Times New Roman" w:cs="Calibri"/>
                <w:color w:val="000000"/>
                <w:sz w:val="20"/>
                <w:szCs w:val="20"/>
                <w:lang w:eastAsia="ro-RO"/>
              </w:rPr>
            </w:pPr>
            <w:r w:rsidRPr="00BA1C99">
              <w:rPr>
                <w:rFonts w:eastAsia="Times New Roman" w:cs="Calibri"/>
                <w:color w:val="000000"/>
                <w:sz w:val="20"/>
                <w:szCs w:val="20"/>
                <w:lang w:eastAsia="ro-RO"/>
              </w:rPr>
              <w:t>Investiții în infrastructura socială:</w:t>
            </w:r>
          </w:p>
        </w:tc>
        <w:tc>
          <w:tcPr>
            <w:tcW w:w="1556" w:type="pct"/>
            <w:vMerge w:val="restart"/>
            <w:noWrap/>
            <w:hideMark/>
          </w:tcPr>
          <w:p w:rsidR="00BA1C99" w:rsidRPr="00BA1C99" w:rsidRDefault="00BA1C99" w:rsidP="00BA1C99">
            <w:pPr>
              <w:spacing w:after="0" w:line="240" w:lineRule="auto"/>
              <w:rPr>
                <w:rFonts w:eastAsia="Times New Roman" w:cs="Calibri"/>
                <w:color w:val="000000"/>
                <w:lang w:eastAsia="ro-RO"/>
              </w:rPr>
            </w:pPr>
          </w:p>
        </w:tc>
      </w:tr>
      <w:tr w:rsidR="00BA1C99" w:rsidRPr="00BA1C99" w:rsidTr="00BA1C99">
        <w:trPr>
          <w:trHeight w:val="408"/>
        </w:trPr>
        <w:tc>
          <w:tcPr>
            <w:tcW w:w="1171" w:type="pct"/>
            <w:vMerge/>
            <w:hideMark/>
          </w:tcPr>
          <w:p w:rsidR="00BA1C99" w:rsidRPr="00BA1C99" w:rsidRDefault="00BA1C99" w:rsidP="00BA1C99">
            <w:pPr>
              <w:spacing w:after="0" w:line="240" w:lineRule="auto"/>
              <w:rPr>
                <w:rFonts w:eastAsia="Times New Roman" w:cs="Calibri"/>
                <w:color w:val="000000"/>
                <w:sz w:val="20"/>
                <w:szCs w:val="20"/>
                <w:lang w:eastAsia="ro-RO"/>
              </w:rPr>
            </w:pPr>
          </w:p>
        </w:tc>
        <w:tc>
          <w:tcPr>
            <w:tcW w:w="2273" w:type="pct"/>
            <w:vMerge/>
            <w:hideMark/>
          </w:tcPr>
          <w:p w:rsidR="00BA1C99" w:rsidRPr="00BA1C99" w:rsidRDefault="00BA1C99" w:rsidP="00BA1C99">
            <w:pPr>
              <w:spacing w:after="0" w:line="240" w:lineRule="auto"/>
              <w:rPr>
                <w:rFonts w:eastAsia="Times New Roman" w:cs="Calibri"/>
                <w:color w:val="000000"/>
                <w:sz w:val="20"/>
                <w:szCs w:val="20"/>
                <w:lang w:eastAsia="ro-RO"/>
              </w:rPr>
            </w:pPr>
          </w:p>
        </w:tc>
        <w:tc>
          <w:tcPr>
            <w:tcW w:w="1556" w:type="pct"/>
            <w:vMerge/>
            <w:hideMark/>
          </w:tcPr>
          <w:p w:rsidR="00BA1C99" w:rsidRPr="00BA1C99" w:rsidRDefault="00BA1C99" w:rsidP="00BA1C99">
            <w:pPr>
              <w:spacing w:after="0" w:line="240" w:lineRule="auto"/>
              <w:rPr>
                <w:rFonts w:eastAsia="Times New Roman" w:cs="Calibri"/>
                <w:color w:val="000000"/>
                <w:lang w:eastAsia="ro-RO"/>
              </w:rPr>
            </w:pPr>
          </w:p>
        </w:tc>
      </w:tr>
      <w:tr w:rsidR="00BA1C99" w:rsidRPr="00BA1C99" w:rsidTr="00BA1C99">
        <w:trPr>
          <w:trHeight w:val="408"/>
        </w:trPr>
        <w:tc>
          <w:tcPr>
            <w:tcW w:w="1171" w:type="pct"/>
            <w:vMerge/>
            <w:hideMark/>
          </w:tcPr>
          <w:p w:rsidR="00BA1C99" w:rsidRPr="00BA1C99" w:rsidRDefault="00BA1C99" w:rsidP="00BA1C99">
            <w:pPr>
              <w:spacing w:after="0" w:line="240" w:lineRule="auto"/>
              <w:rPr>
                <w:rFonts w:eastAsia="Times New Roman" w:cs="Calibri"/>
                <w:color w:val="000000"/>
                <w:sz w:val="20"/>
                <w:szCs w:val="20"/>
                <w:lang w:eastAsia="ro-RO"/>
              </w:rPr>
            </w:pPr>
          </w:p>
        </w:tc>
        <w:tc>
          <w:tcPr>
            <w:tcW w:w="2273" w:type="pct"/>
            <w:vMerge w:val="restart"/>
            <w:hideMark/>
          </w:tcPr>
          <w:p w:rsidR="00BA1C99" w:rsidRPr="00BA1C99" w:rsidRDefault="00BA1C99" w:rsidP="00BA1C99">
            <w:pPr>
              <w:spacing w:after="0" w:line="240" w:lineRule="auto"/>
              <w:jc w:val="center"/>
              <w:rPr>
                <w:rFonts w:eastAsia="Times New Roman" w:cs="Calibri"/>
                <w:color w:val="000000"/>
                <w:sz w:val="20"/>
                <w:szCs w:val="20"/>
                <w:lang w:eastAsia="ro-RO"/>
              </w:rPr>
            </w:pPr>
            <w:r w:rsidRPr="00BA1C99">
              <w:rPr>
                <w:rFonts w:eastAsia="Times New Roman" w:cs="Calibri"/>
                <w:color w:val="000000"/>
                <w:sz w:val="20"/>
                <w:szCs w:val="20"/>
                <w:lang w:eastAsia="ro-RO"/>
              </w:rPr>
              <w:t>Alte tipuri de investiții</w:t>
            </w:r>
          </w:p>
        </w:tc>
        <w:tc>
          <w:tcPr>
            <w:tcW w:w="1556" w:type="pct"/>
            <w:vMerge w:val="restart"/>
            <w:noWrap/>
            <w:hideMark/>
          </w:tcPr>
          <w:p w:rsidR="00BA1C99" w:rsidRPr="00BA1C99" w:rsidRDefault="00BA1C99" w:rsidP="00BA1C99">
            <w:pPr>
              <w:spacing w:after="0" w:line="240" w:lineRule="auto"/>
              <w:jc w:val="center"/>
              <w:rPr>
                <w:rFonts w:eastAsia="Times New Roman" w:cs="Calibri"/>
                <w:color w:val="000000"/>
                <w:sz w:val="20"/>
                <w:szCs w:val="20"/>
                <w:lang w:eastAsia="ro-RO"/>
              </w:rPr>
            </w:pPr>
            <w:r w:rsidRPr="00BA1C99">
              <w:rPr>
                <w:rFonts w:eastAsia="Times New Roman" w:cs="Calibri"/>
                <w:color w:val="000000"/>
                <w:sz w:val="20"/>
                <w:szCs w:val="20"/>
                <w:lang w:eastAsia="ro-RO"/>
              </w:rPr>
              <w:t> </w:t>
            </w:r>
          </w:p>
        </w:tc>
      </w:tr>
      <w:tr w:rsidR="00BA1C99" w:rsidRPr="00BA1C99" w:rsidTr="00BA1C99">
        <w:trPr>
          <w:trHeight w:val="408"/>
        </w:trPr>
        <w:tc>
          <w:tcPr>
            <w:tcW w:w="1171" w:type="pct"/>
            <w:vMerge/>
            <w:hideMark/>
          </w:tcPr>
          <w:p w:rsidR="00BA1C99" w:rsidRPr="00BA1C99" w:rsidRDefault="00BA1C99" w:rsidP="00BA1C99">
            <w:pPr>
              <w:spacing w:after="0" w:line="240" w:lineRule="auto"/>
              <w:rPr>
                <w:rFonts w:eastAsia="Times New Roman" w:cs="Calibri"/>
                <w:color w:val="000000"/>
                <w:sz w:val="20"/>
                <w:szCs w:val="20"/>
                <w:lang w:eastAsia="ro-RO"/>
              </w:rPr>
            </w:pPr>
          </w:p>
        </w:tc>
        <w:tc>
          <w:tcPr>
            <w:tcW w:w="2273" w:type="pct"/>
            <w:vMerge/>
            <w:hideMark/>
          </w:tcPr>
          <w:p w:rsidR="00BA1C99" w:rsidRPr="00BA1C99" w:rsidRDefault="00BA1C99" w:rsidP="00BA1C99">
            <w:pPr>
              <w:spacing w:after="0" w:line="240" w:lineRule="auto"/>
              <w:rPr>
                <w:rFonts w:eastAsia="Times New Roman" w:cs="Calibri"/>
                <w:color w:val="000000"/>
                <w:sz w:val="20"/>
                <w:szCs w:val="20"/>
                <w:lang w:eastAsia="ro-RO"/>
              </w:rPr>
            </w:pPr>
          </w:p>
        </w:tc>
        <w:tc>
          <w:tcPr>
            <w:tcW w:w="1556" w:type="pct"/>
            <w:vMerge/>
            <w:hideMark/>
          </w:tcPr>
          <w:p w:rsidR="00BA1C99" w:rsidRPr="00BA1C99" w:rsidRDefault="00BA1C99" w:rsidP="00BA1C99">
            <w:pPr>
              <w:spacing w:after="0" w:line="240" w:lineRule="auto"/>
              <w:rPr>
                <w:rFonts w:eastAsia="Times New Roman" w:cs="Calibri"/>
                <w:color w:val="000000"/>
                <w:sz w:val="20"/>
                <w:szCs w:val="20"/>
                <w:lang w:eastAsia="ro-RO"/>
              </w:rPr>
            </w:pPr>
          </w:p>
        </w:tc>
      </w:tr>
      <w:tr w:rsidR="00BA1C99" w:rsidRPr="00BA1C99" w:rsidTr="00BA1C99">
        <w:trPr>
          <w:trHeight w:val="20"/>
        </w:trPr>
        <w:tc>
          <w:tcPr>
            <w:tcW w:w="3444" w:type="pct"/>
            <w:gridSpan w:val="2"/>
            <w:noWrap/>
            <w:hideMark/>
          </w:tcPr>
          <w:p w:rsidR="00BA1C99" w:rsidRPr="00BA1C99" w:rsidRDefault="00BA1C99" w:rsidP="00BA1C99">
            <w:pPr>
              <w:spacing w:after="0" w:line="240" w:lineRule="auto"/>
              <w:rPr>
                <w:rFonts w:eastAsia="Times New Roman" w:cs="Calibri"/>
                <w:color w:val="000000"/>
                <w:sz w:val="20"/>
                <w:szCs w:val="20"/>
                <w:lang w:eastAsia="ro-RO"/>
              </w:rPr>
            </w:pPr>
            <w:r w:rsidRPr="00BA1C99">
              <w:rPr>
                <w:rFonts w:eastAsia="Times New Roman" w:cs="Calibri"/>
                <w:color w:val="000000"/>
                <w:sz w:val="20"/>
                <w:szCs w:val="20"/>
                <w:lang w:eastAsia="ro-RO"/>
              </w:rPr>
              <w:t>2. Total cheltuială publică realizată</w:t>
            </w:r>
          </w:p>
        </w:tc>
        <w:tc>
          <w:tcPr>
            <w:tcW w:w="1556" w:type="pct"/>
            <w:noWrap/>
            <w:hideMark/>
          </w:tcPr>
          <w:p w:rsidR="00BA1C99" w:rsidRPr="00BA1C99" w:rsidRDefault="00BA1C99" w:rsidP="00BA1C99">
            <w:pPr>
              <w:spacing w:after="0" w:line="240" w:lineRule="auto"/>
              <w:jc w:val="right"/>
              <w:rPr>
                <w:rFonts w:eastAsia="Times New Roman" w:cs="Calibri"/>
                <w:sz w:val="20"/>
                <w:szCs w:val="20"/>
                <w:lang w:eastAsia="ro-RO"/>
              </w:rPr>
            </w:pPr>
            <w:r w:rsidRPr="00BA1C99">
              <w:rPr>
                <w:rFonts w:eastAsia="Times New Roman" w:cs="Calibri"/>
                <w:sz w:val="20"/>
                <w:szCs w:val="20"/>
                <w:lang w:eastAsia="ro-RO"/>
              </w:rPr>
              <w:t> </w:t>
            </w:r>
          </w:p>
        </w:tc>
      </w:tr>
      <w:tr w:rsidR="00BA1C99" w:rsidRPr="00BA1C99" w:rsidTr="00BA1C99">
        <w:trPr>
          <w:trHeight w:val="20"/>
        </w:trPr>
        <w:tc>
          <w:tcPr>
            <w:tcW w:w="1171" w:type="pct"/>
            <w:vMerge w:val="restart"/>
            <w:hideMark/>
          </w:tcPr>
          <w:p w:rsidR="00BA1C99" w:rsidRPr="00BA1C99" w:rsidRDefault="00BA1C99" w:rsidP="00BA1C99">
            <w:pPr>
              <w:spacing w:after="0" w:line="240" w:lineRule="auto"/>
              <w:rPr>
                <w:rFonts w:eastAsia="Times New Roman" w:cs="Calibri"/>
                <w:color w:val="000000"/>
                <w:sz w:val="20"/>
                <w:szCs w:val="20"/>
                <w:lang w:eastAsia="ro-RO"/>
              </w:rPr>
            </w:pPr>
            <w:r w:rsidRPr="00BA1C99">
              <w:rPr>
                <w:rFonts w:eastAsia="Times New Roman" w:cs="Calibri"/>
                <w:color w:val="000000"/>
                <w:sz w:val="20"/>
                <w:szCs w:val="20"/>
                <w:lang w:eastAsia="ro-RO"/>
              </w:rPr>
              <w:t>3. Numărul de locuri de muncă</w:t>
            </w:r>
            <w:r w:rsidRPr="00BA1C99">
              <w:rPr>
                <w:rFonts w:eastAsia="Times New Roman" w:cs="Calibri"/>
                <w:color w:val="000000"/>
                <w:sz w:val="20"/>
                <w:szCs w:val="20"/>
                <w:lang w:eastAsia="ro-RO"/>
              </w:rPr>
              <w:br/>
              <w:t>create</w:t>
            </w:r>
          </w:p>
        </w:tc>
        <w:tc>
          <w:tcPr>
            <w:tcW w:w="2273" w:type="pct"/>
            <w:noWrap/>
            <w:hideMark/>
          </w:tcPr>
          <w:p w:rsidR="00BA1C99" w:rsidRPr="00BA1C99" w:rsidRDefault="00BA1C99" w:rsidP="00BA1C99">
            <w:pPr>
              <w:spacing w:after="0" w:line="240" w:lineRule="auto"/>
              <w:rPr>
                <w:rFonts w:eastAsia="Times New Roman" w:cs="Calibri"/>
                <w:color w:val="000000"/>
                <w:sz w:val="20"/>
                <w:szCs w:val="20"/>
                <w:lang w:eastAsia="ro-RO"/>
              </w:rPr>
            </w:pPr>
            <w:r w:rsidRPr="00BA1C99">
              <w:rPr>
                <w:rFonts w:eastAsia="Times New Roman" w:cs="Calibri"/>
                <w:color w:val="000000"/>
                <w:sz w:val="20"/>
                <w:szCs w:val="20"/>
                <w:lang w:eastAsia="ro-RO"/>
              </w:rPr>
              <w:t>Bărbați</w:t>
            </w:r>
          </w:p>
        </w:tc>
        <w:tc>
          <w:tcPr>
            <w:tcW w:w="1556" w:type="pct"/>
            <w:noWrap/>
            <w:hideMark/>
          </w:tcPr>
          <w:p w:rsidR="00BA1C99" w:rsidRPr="00BA1C99" w:rsidRDefault="00BA1C99" w:rsidP="00BA1C99">
            <w:pPr>
              <w:spacing w:after="0" w:line="240" w:lineRule="auto"/>
              <w:jc w:val="center"/>
              <w:rPr>
                <w:rFonts w:eastAsia="Times New Roman" w:cs="Calibri"/>
                <w:sz w:val="20"/>
                <w:szCs w:val="20"/>
                <w:lang w:eastAsia="ro-RO"/>
              </w:rPr>
            </w:pPr>
            <w:r w:rsidRPr="00BA1C99">
              <w:rPr>
                <w:rFonts w:eastAsia="Times New Roman" w:cs="Calibri"/>
                <w:sz w:val="20"/>
                <w:szCs w:val="20"/>
                <w:lang w:eastAsia="ro-RO"/>
              </w:rPr>
              <w:t> </w:t>
            </w:r>
          </w:p>
        </w:tc>
      </w:tr>
      <w:tr w:rsidR="00BA1C99" w:rsidRPr="00BA1C99" w:rsidTr="00BA1C99">
        <w:trPr>
          <w:trHeight w:val="20"/>
        </w:trPr>
        <w:tc>
          <w:tcPr>
            <w:tcW w:w="1171" w:type="pct"/>
            <w:vMerge/>
            <w:hideMark/>
          </w:tcPr>
          <w:p w:rsidR="00BA1C99" w:rsidRPr="00BA1C99" w:rsidRDefault="00BA1C99" w:rsidP="00BA1C99">
            <w:pPr>
              <w:spacing w:after="0" w:line="240" w:lineRule="auto"/>
              <w:rPr>
                <w:rFonts w:eastAsia="Times New Roman" w:cs="Calibri"/>
                <w:color w:val="000000"/>
                <w:sz w:val="20"/>
                <w:szCs w:val="20"/>
                <w:lang w:eastAsia="ro-RO"/>
              </w:rPr>
            </w:pPr>
          </w:p>
        </w:tc>
        <w:tc>
          <w:tcPr>
            <w:tcW w:w="2273" w:type="pct"/>
            <w:noWrap/>
            <w:hideMark/>
          </w:tcPr>
          <w:p w:rsidR="00BA1C99" w:rsidRPr="00BA1C99" w:rsidRDefault="00BA1C99" w:rsidP="00BA1C99">
            <w:pPr>
              <w:spacing w:after="0" w:line="240" w:lineRule="auto"/>
              <w:rPr>
                <w:rFonts w:eastAsia="Times New Roman" w:cs="Calibri"/>
                <w:color w:val="000000"/>
                <w:sz w:val="20"/>
                <w:szCs w:val="20"/>
                <w:lang w:eastAsia="ro-RO"/>
              </w:rPr>
            </w:pPr>
            <w:r w:rsidRPr="00BA1C99">
              <w:rPr>
                <w:rFonts w:eastAsia="Times New Roman" w:cs="Calibri"/>
                <w:color w:val="000000"/>
                <w:sz w:val="20"/>
                <w:szCs w:val="20"/>
                <w:lang w:eastAsia="ro-RO"/>
              </w:rPr>
              <w:t>Femei</w:t>
            </w:r>
          </w:p>
        </w:tc>
        <w:tc>
          <w:tcPr>
            <w:tcW w:w="1556" w:type="pct"/>
            <w:noWrap/>
            <w:hideMark/>
          </w:tcPr>
          <w:p w:rsidR="00BA1C99" w:rsidRPr="00BA1C99" w:rsidRDefault="00BA1C99" w:rsidP="00BA1C99">
            <w:pPr>
              <w:spacing w:after="0" w:line="240" w:lineRule="auto"/>
              <w:jc w:val="center"/>
              <w:rPr>
                <w:rFonts w:eastAsia="Times New Roman" w:cs="Calibri"/>
                <w:sz w:val="20"/>
                <w:szCs w:val="20"/>
                <w:lang w:eastAsia="ro-RO"/>
              </w:rPr>
            </w:pPr>
            <w:r w:rsidRPr="00BA1C99">
              <w:rPr>
                <w:rFonts w:eastAsia="Times New Roman" w:cs="Calibri"/>
                <w:sz w:val="20"/>
                <w:szCs w:val="20"/>
                <w:lang w:eastAsia="ro-RO"/>
              </w:rPr>
              <w:t> </w:t>
            </w:r>
          </w:p>
        </w:tc>
      </w:tr>
      <w:tr w:rsidR="00BA1C99" w:rsidRPr="00BA1C99" w:rsidTr="00074F0D">
        <w:trPr>
          <w:trHeight w:val="977"/>
        </w:trPr>
        <w:tc>
          <w:tcPr>
            <w:tcW w:w="1171" w:type="pct"/>
            <w:hideMark/>
          </w:tcPr>
          <w:p w:rsidR="00BA1C99" w:rsidRPr="00BA1C99" w:rsidRDefault="00BA1C99" w:rsidP="00BA1C99">
            <w:pPr>
              <w:spacing w:after="0" w:line="240" w:lineRule="auto"/>
              <w:rPr>
                <w:rFonts w:eastAsia="Times New Roman" w:cs="Calibri"/>
                <w:color w:val="000000"/>
                <w:sz w:val="20"/>
                <w:szCs w:val="20"/>
                <w:lang w:eastAsia="ro-RO"/>
              </w:rPr>
            </w:pPr>
            <w:r w:rsidRPr="00BA1C99">
              <w:rPr>
                <w:rFonts w:eastAsia="Times New Roman" w:cs="Calibri"/>
                <w:color w:val="000000"/>
                <w:sz w:val="20"/>
                <w:szCs w:val="20"/>
                <w:lang w:eastAsia="ro-RO"/>
              </w:rPr>
              <w:t>4. Populația netă care beneficiază de servicii/ infrastructura îmbunătățite.</w:t>
            </w:r>
          </w:p>
        </w:tc>
        <w:tc>
          <w:tcPr>
            <w:tcW w:w="2273" w:type="pct"/>
            <w:noWrap/>
            <w:hideMark/>
          </w:tcPr>
          <w:p w:rsidR="00BA1C99" w:rsidRPr="00BA1C99" w:rsidRDefault="00BA1C99" w:rsidP="00BA1C99">
            <w:pPr>
              <w:spacing w:after="0" w:line="240" w:lineRule="auto"/>
              <w:jc w:val="center"/>
              <w:rPr>
                <w:rFonts w:eastAsia="Times New Roman" w:cs="Calibri"/>
                <w:color w:val="000000"/>
                <w:sz w:val="20"/>
                <w:szCs w:val="20"/>
                <w:lang w:eastAsia="ro-RO"/>
              </w:rPr>
            </w:pPr>
            <w:r w:rsidRPr="00BA1C99">
              <w:rPr>
                <w:rFonts w:eastAsia="Times New Roman" w:cs="Calibri"/>
                <w:color w:val="000000"/>
                <w:sz w:val="20"/>
                <w:szCs w:val="20"/>
                <w:lang w:eastAsia="ro-RO"/>
              </w:rPr>
              <w:t> </w:t>
            </w:r>
          </w:p>
        </w:tc>
        <w:tc>
          <w:tcPr>
            <w:tcW w:w="1556" w:type="pct"/>
            <w:noWrap/>
            <w:hideMark/>
          </w:tcPr>
          <w:p w:rsidR="00BA1C99" w:rsidRPr="00BA1C99" w:rsidRDefault="00BA1C99" w:rsidP="00BA1C99">
            <w:pPr>
              <w:spacing w:after="0" w:line="240" w:lineRule="auto"/>
              <w:jc w:val="right"/>
              <w:rPr>
                <w:rFonts w:eastAsia="Times New Roman" w:cs="Calibri"/>
                <w:sz w:val="20"/>
                <w:szCs w:val="20"/>
                <w:lang w:eastAsia="ro-RO"/>
              </w:rPr>
            </w:pPr>
            <w:bookmarkStart w:id="2" w:name="_GoBack"/>
            <w:bookmarkEnd w:id="2"/>
            <w:r w:rsidRPr="00BA1C99">
              <w:rPr>
                <w:rFonts w:eastAsia="Times New Roman" w:cs="Calibri"/>
                <w:sz w:val="20"/>
                <w:szCs w:val="20"/>
                <w:lang w:eastAsia="ro-RO"/>
              </w:rPr>
              <w:t> </w:t>
            </w:r>
          </w:p>
          <w:p w:rsidR="00BA1C99" w:rsidRPr="00BA1C99" w:rsidRDefault="00BA1C99" w:rsidP="00BA1C99">
            <w:pPr>
              <w:spacing w:after="0" w:line="240" w:lineRule="auto"/>
              <w:jc w:val="center"/>
              <w:rPr>
                <w:rFonts w:eastAsia="Times New Roman" w:cs="Calibri"/>
                <w:sz w:val="20"/>
                <w:szCs w:val="20"/>
                <w:lang w:eastAsia="ro-RO"/>
              </w:rPr>
            </w:pPr>
            <w:r w:rsidRPr="00BA1C99">
              <w:rPr>
                <w:rFonts w:eastAsia="Times New Roman" w:cs="Calibri"/>
                <w:sz w:val="20"/>
                <w:szCs w:val="20"/>
                <w:lang w:eastAsia="ro-RO"/>
              </w:rPr>
              <w:t> </w:t>
            </w:r>
          </w:p>
          <w:p w:rsidR="00BA1C99" w:rsidRPr="00BA1C99" w:rsidRDefault="00BA1C99" w:rsidP="00BA1C99">
            <w:pPr>
              <w:spacing w:after="0" w:line="240" w:lineRule="auto"/>
              <w:jc w:val="right"/>
              <w:rPr>
                <w:rFonts w:eastAsia="Times New Roman" w:cs="Calibri"/>
                <w:sz w:val="20"/>
                <w:szCs w:val="20"/>
                <w:lang w:eastAsia="ro-RO"/>
              </w:rPr>
            </w:pPr>
            <w:r w:rsidRPr="00BA1C99">
              <w:rPr>
                <w:rFonts w:eastAsia="Times New Roman" w:cs="Calibri"/>
                <w:sz w:val="20"/>
                <w:szCs w:val="20"/>
                <w:lang w:eastAsia="ro-RO"/>
              </w:rPr>
              <w:t> </w:t>
            </w:r>
          </w:p>
        </w:tc>
      </w:tr>
    </w:tbl>
    <w:p w:rsidR="006E5A9E" w:rsidRPr="002D2CD1" w:rsidRDefault="006E5A9E" w:rsidP="006E5A9E">
      <w:pPr>
        <w:spacing w:before="120" w:after="120" w:line="240" w:lineRule="auto"/>
        <w:contextualSpacing/>
        <w:jc w:val="both"/>
        <w:rPr>
          <w:sz w:val="24"/>
        </w:rPr>
      </w:pPr>
    </w:p>
    <w:p w:rsidR="006E5A9E" w:rsidRPr="002D2CD1" w:rsidRDefault="006E5A9E" w:rsidP="006E5A9E">
      <w:pPr>
        <w:spacing w:before="120" w:after="120" w:line="240" w:lineRule="auto"/>
        <w:contextualSpacing/>
        <w:jc w:val="both"/>
        <w:rPr>
          <w:sz w:val="24"/>
        </w:rPr>
      </w:pPr>
      <w:r>
        <w:rPr>
          <w:sz w:val="24"/>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00"/>
      </w:tblGrid>
      <w:tr w:rsidR="006E5A9E" w:rsidRPr="00412201" w:rsidTr="00074F0D">
        <w:tc>
          <w:tcPr>
            <w:tcW w:w="9300" w:type="dxa"/>
            <w:tcBorders>
              <w:top w:val="single" w:sz="4" w:space="0" w:color="000000"/>
              <w:left w:val="single" w:sz="4" w:space="0" w:color="000000"/>
              <w:bottom w:val="single" w:sz="4" w:space="0" w:color="000000"/>
              <w:right w:val="single" w:sz="4" w:space="0" w:color="000000"/>
            </w:tcBorders>
            <w:shd w:val="clear" w:color="auto" w:fill="auto"/>
          </w:tcPr>
          <w:p w:rsidR="006E5A9E" w:rsidRPr="002D2CD1" w:rsidRDefault="006E5A9E" w:rsidP="00074F0D">
            <w:pPr>
              <w:spacing w:after="0" w:line="240" w:lineRule="auto"/>
              <w:contextualSpacing/>
              <w:jc w:val="both"/>
            </w:pPr>
            <w:r w:rsidRPr="002D2CD1">
              <w:lastRenderedPageBreak/>
              <w:t>Codul unic de înregistrare APIA</w:t>
            </w:r>
          </w:p>
          <w:p w:rsidR="006E5A9E" w:rsidRPr="002D2CD1" w:rsidRDefault="006E5A9E" w:rsidP="00074F0D">
            <w:pPr>
              <w:spacing w:after="0" w:line="240" w:lineRule="auto"/>
              <w:contextualSpacing/>
              <w:jc w:val="both"/>
            </w:pPr>
          </w:p>
          <w:p w:rsidR="006E5A9E" w:rsidRPr="002D2CD1" w:rsidRDefault="006E5A9E" w:rsidP="00074F0D">
            <w:pPr>
              <w:spacing w:after="0" w:line="240" w:lineRule="auto"/>
              <w:contextualSpacing/>
              <w:jc w:val="both"/>
            </w:pPr>
            <w:r w:rsidRPr="002D2CD1">
              <w:t xml:space="preserve">În cazul în care nu aveți un cod unic de înregistrare  APIA, completați acest formular. </w:t>
            </w:r>
          </w:p>
          <w:p w:rsidR="006E5A9E" w:rsidRPr="002D2CD1" w:rsidRDefault="006E5A9E" w:rsidP="00074F0D">
            <w:pPr>
              <w:spacing w:after="0" w:line="240" w:lineRule="auto"/>
              <w:contextualSpacing/>
              <w:jc w:val="both"/>
            </w:pPr>
            <w:r w:rsidRPr="002D2CD1">
              <w:t xml:space="preserve">Se preiau informațiile care există în secțiunea "B. INFORMAȚII PRIVIND SOLICITANTUL" </w:t>
            </w:r>
          </w:p>
          <w:p w:rsidR="006E5A9E" w:rsidRPr="002D2CD1" w:rsidRDefault="006E5A9E" w:rsidP="00074F0D">
            <w:pPr>
              <w:spacing w:after="0" w:line="240" w:lineRule="auto"/>
              <w:contextualSpacing/>
              <w:jc w:val="both"/>
            </w:pPr>
          </w:p>
          <w:p w:rsidR="006E5A9E" w:rsidRPr="002D2CD1" w:rsidRDefault="006E5A9E" w:rsidP="00074F0D">
            <w:pPr>
              <w:spacing w:after="0" w:line="240" w:lineRule="auto"/>
              <w:contextualSpacing/>
              <w:jc w:val="both"/>
            </w:pPr>
            <w:r w:rsidRPr="002D2CD1">
              <w:t>FORMULAR</w:t>
            </w:r>
          </w:p>
          <w:p w:rsidR="006E5A9E" w:rsidRPr="002D2CD1" w:rsidRDefault="006E5A9E" w:rsidP="00074F0D">
            <w:pPr>
              <w:spacing w:after="0" w:line="240" w:lineRule="auto"/>
              <w:contextualSpacing/>
              <w:jc w:val="both"/>
            </w:pPr>
            <w:r w:rsidRPr="002D2CD1">
              <w:t>de înscriere în Registrul unic de identificare pentru solicitanții de finanțare prin măsurile</w:t>
            </w:r>
          </w:p>
          <w:p w:rsidR="006E5A9E" w:rsidRPr="002D2CD1" w:rsidRDefault="006E5A9E" w:rsidP="00074F0D">
            <w:pPr>
              <w:spacing w:after="0" w:line="240" w:lineRule="auto"/>
              <w:contextualSpacing/>
              <w:jc w:val="both"/>
            </w:pPr>
            <w:r w:rsidRPr="002D2CD1">
              <w:t>Programului Național de Dezvoltare Rurală 2014- 2020</w:t>
            </w:r>
          </w:p>
          <w:p w:rsidR="006E5A9E" w:rsidRPr="002D2CD1" w:rsidRDefault="006E5A9E" w:rsidP="00074F0D">
            <w:pPr>
              <w:spacing w:after="0" w:line="240" w:lineRule="auto"/>
              <w:contextualSpacing/>
              <w:jc w:val="both"/>
            </w:pPr>
          </w:p>
          <w:p w:rsidR="006E5A9E" w:rsidRPr="002D2CD1" w:rsidRDefault="006E5A9E" w:rsidP="00074F0D">
            <w:pPr>
              <w:spacing w:after="0" w:line="240" w:lineRule="auto"/>
              <w:contextualSpacing/>
              <w:jc w:val="both"/>
            </w:pPr>
            <w:r w:rsidRPr="002D2CD1">
              <w:t>Persoană juridică/ Persoană fizică / Altă categorie de solicitant PNDR:</w:t>
            </w:r>
          </w:p>
          <w:p w:rsidR="006E5A9E" w:rsidRPr="002D2CD1" w:rsidRDefault="006E5A9E" w:rsidP="00074F0D">
            <w:pPr>
              <w:spacing w:after="0" w:line="240" w:lineRule="auto"/>
              <w:contextualSpacing/>
              <w:jc w:val="both"/>
            </w:pPr>
          </w:p>
          <w:p w:rsidR="006E5A9E" w:rsidRPr="002D2CD1" w:rsidRDefault="006E5A9E" w:rsidP="00074F0D">
            <w:pPr>
              <w:spacing w:after="0" w:line="240" w:lineRule="auto"/>
              <w:contextualSpacing/>
              <w:jc w:val="both"/>
            </w:pPr>
            <w:r w:rsidRPr="002D2CD1">
              <w:t>Sediul/Adresa:</w:t>
            </w:r>
          </w:p>
          <w:p w:rsidR="006E5A9E" w:rsidRPr="002D2CD1" w:rsidRDefault="006E5A9E" w:rsidP="00074F0D">
            <w:pPr>
              <w:spacing w:after="0" w:line="240" w:lineRule="auto"/>
              <w:contextualSpacing/>
              <w:jc w:val="both"/>
            </w:pPr>
            <w:r w:rsidRPr="002D2CD1">
              <w:t xml:space="preserve">Țara:  România    Județul:            Oraș:                         </w:t>
            </w:r>
          </w:p>
          <w:p w:rsidR="006E5A9E" w:rsidRPr="002D2CD1" w:rsidRDefault="006E5A9E" w:rsidP="00074F0D">
            <w:pPr>
              <w:spacing w:after="0" w:line="240" w:lineRule="auto"/>
              <w:contextualSpacing/>
              <w:jc w:val="both"/>
            </w:pPr>
            <w:r w:rsidRPr="002D2CD1">
              <w:t>Comuna:                                                     satul:</w:t>
            </w:r>
          </w:p>
          <w:p w:rsidR="006E5A9E" w:rsidRPr="002D2CD1" w:rsidRDefault="006E5A9E" w:rsidP="00074F0D">
            <w:pPr>
              <w:spacing w:after="0" w:line="240" w:lineRule="auto"/>
              <w:contextualSpacing/>
              <w:jc w:val="both"/>
            </w:pPr>
            <w:r w:rsidRPr="002D2CD1">
              <w:t xml:space="preserve">Strada:                    nr.       , bl.     et.     ap.  </w:t>
            </w:r>
          </w:p>
          <w:p w:rsidR="006E5A9E" w:rsidRPr="002D2CD1" w:rsidRDefault="006E5A9E" w:rsidP="00074F0D">
            <w:pPr>
              <w:spacing w:after="0" w:line="240" w:lineRule="auto"/>
              <w:contextualSpacing/>
              <w:jc w:val="both"/>
            </w:pPr>
            <w:r w:rsidRPr="002D2CD1">
              <w:t>Sectorul:_                                                 _, codul poștal:</w:t>
            </w:r>
          </w:p>
          <w:p w:rsidR="006E5A9E" w:rsidRPr="002D2CD1" w:rsidRDefault="006E5A9E" w:rsidP="00074F0D">
            <w:pPr>
              <w:spacing w:after="0" w:line="240" w:lineRule="auto"/>
              <w:contextualSpacing/>
              <w:jc w:val="both"/>
            </w:pPr>
            <w:r w:rsidRPr="002D2CD1">
              <w:t>Număr de telefon:                                        , Fax:</w:t>
            </w:r>
          </w:p>
          <w:p w:rsidR="006E5A9E" w:rsidRPr="002D2CD1" w:rsidRDefault="006E5A9E" w:rsidP="00074F0D">
            <w:pPr>
              <w:spacing w:after="0" w:line="240" w:lineRule="auto"/>
              <w:contextualSpacing/>
              <w:jc w:val="both"/>
            </w:pPr>
          </w:p>
          <w:p w:rsidR="006E5A9E" w:rsidRPr="002D2CD1" w:rsidRDefault="006E5A9E" w:rsidP="00074F0D">
            <w:pPr>
              <w:spacing w:after="0" w:line="240" w:lineRule="auto"/>
              <w:contextualSpacing/>
              <w:jc w:val="both"/>
            </w:pPr>
            <w:r w:rsidRPr="002D2CD1">
              <w:t>Număr de înregistrare în registrul comerțului / Registrul asociațiilor și fundațiilor</w:t>
            </w:r>
          </w:p>
          <w:p w:rsidR="006E5A9E" w:rsidRPr="002D2CD1" w:rsidRDefault="006E5A9E" w:rsidP="00074F0D">
            <w:pPr>
              <w:spacing w:after="0" w:line="240" w:lineRule="auto"/>
              <w:contextualSpacing/>
              <w:jc w:val="both"/>
            </w:pPr>
            <w:r w:rsidRPr="002D2CD1">
              <w:t>CUI:</w:t>
            </w:r>
          </w:p>
          <w:p w:rsidR="006E5A9E" w:rsidRPr="002D2CD1" w:rsidRDefault="006E5A9E" w:rsidP="00074F0D">
            <w:pPr>
              <w:spacing w:after="0" w:line="240" w:lineRule="auto"/>
              <w:contextualSpacing/>
              <w:jc w:val="both"/>
            </w:pPr>
            <w:r w:rsidRPr="002D2CD1">
              <w:t>Cod CAEN pentru activitatea  principală:</w:t>
            </w:r>
          </w:p>
          <w:p w:rsidR="006E5A9E" w:rsidRPr="002D2CD1" w:rsidRDefault="006E5A9E" w:rsidP="00074F0D">
            <w:pPr>
              <w:spacing w:after="0" w:line="240" w:lineRule="auto"/>
              <w:contextualSpacing/>
              <w:jc w:val="both"/>
            </w:pPr>
          </w:p>
          <w:p w:rsidR="006E5A9E" w:rsidRPr="002D2CD1" w:rsidRDefault="006E5A9E" w:rsidP="00074F0D">
            <w:pPr>
              <w:spacing w:after="0" w:line="240" w:lineRule="auto"/>
              <w:contextualSpacing/>
              <w:jc w:val="both"/>
            </w:pPr>
            <w:r w:rsidRPr="002D2CD1">
              <w:t>Cod CAEN pentru activitatea  secundară pentru care se solicită înregistrarea în Registrul unic de Identificare</w:t>
            </w:r>
          </w:p>
          <w:p w:rsidR="006E5A9E" w:rsidRPr="002D2CD1" w:rsidRDefault="006E5A9E" w:rsidP="00074F0D">
            <w:pPr>
              <w:spacing w:after="0" w:line="240" w:lineRule="auto"/>
              <w:contextualSpacing/>
              <w:jc w:val="both"/>
            </w:pPr>
            <w:r w:rsidRPr="002D2CD1">
              <w:t>Cod IBAN:</w:t>
            </w:r>
          </w:p>
          <w:p w:rsidR="006E5A9E" w:rsidRPr="002D2CD1" w:rsidRDefault="006E5A9E" w:rsidP="00074F0D">
            <w:pPr>
              <w:spacing w:after="0" w:line="240" w:lineRule="auto"/>
              <w:contextualSpacing/>
              <w:jc w:val="both"/>
            </w:pPr>
            <w:r w:rsidRPr="002D2CD1">
              <w:t>deschis la Banca/Trezoreria (obligatoriu pentru beneficiarii publici):</w:t>
            </w:r>
          </w:p>
          <w:p w:rsidR="006E5A9E" w:rsidRPr="002D2CD1" w:rsidRDefault="006E5A9E" w:rsidP="00074F0D">
            <w:pPr>
              <w:spacing w:after="0" w:line="240" w:lineRule="auto"/>
              <w:contextualSpacing/>
              <w:jc w:val="both"/>
            </w:pPr>
            <w:r w:rsidRPr="002D2CD1">
              <w:t>Sucursala / Agenția:</w:t>
            </w:r>
          </w:p>
          <w:p w:rsidR="006E5A9E" w:rsidRPr="002D2CD1" w:rsidRDefault="006E5A9E" w:rsidP="00074F0D">
            <w:pPr>
              <w:spacing w:after="0" w:line="240" w:lineRule="auto"/>
              <w:contextualSpacing/>
              <w:jc w:val="both"/>
            </w:pPr>
            <w:r w:rsidRPr="002D2CD1">
              <w:t>Prin reprezentant legal, doamna/domnul:.................................</w:t>
            </w:r>
          </w:p>
          <w:p w:rsidR="006E5A9E" w:rsidRPr="002D2CD1" w:rsidRDefault="006E5A9E" w:rsidP="00074F0D">
            <w:pPr>
              <w:spacing w:after="0" w:line="240" w:lineRule="auto"/>
              <w:contextualSpacing/>
              <w:jc w:val="both"/>
            </w:pPr>
            <w:r w:rsidRPr="002D2CD1">
              <w:t>cu CNP..............................: solicit înscrierea în Registrul unic de identificare - Agenția de Plăți și Intervenție pentru Agricultură.</w:t>
            </w:r>
          </w:p>
          <w:p w:rsidR="006E5A9E" w:rsidRPr="002D2CD1" w:rsidRDefault="006E5A9E" w:rsidP="00074F0D">
            <w:pPr>
              <w:spacing w:after="0" w:line="240" w:lineRule="auto"/>
              <w:contextualSpacing/>
              <w:jc w:val="both"/>
            </w:pPr>
            <w:r w:rsidRPr="002D2CD1">
              <w:t>Am luat la cunoștință că orice modificare a informațiilor de mai sus trebuie furnizată către APIA în termen de maximum 10 zile lucrătoare de la producerea  acestora.</w:t>
            </w:r>
          </w:p>
          <w:p w:rsidR="006E5A9E" w:rsidRPr="002D2CD1" w:rsidRDefault="006E5A9E" w:rsidP="00074F0D">
            <w:pPr>
              <w:spacing w:after="0" w:line="240" w:lineRule="auto"/>
              <w:contextualSpacing/>
              <w:jc w:val="both"/>
            </w:pPr>
            <w:r w:rsidRPr="002D2CD1">
              <w:t>Declar pe propria  răspundere că cele de mai sus sunt conforme cu realitatea.</w:t>
            </w:r>
          </w:p>
          <w:p w:rsidR="006E5A9E" w:rsidRPr="002D2CD1" w:rsidRDefault="006E5A9E" w:rsidP="00074F0D">
            <w:pPr>
              <w:spacing w:after="0" w:line="240" w:lineRule="auto"/>
              <w:contextualSpacing/>
              <w:jc w:val="both"/>
            </w:pPr>
            <w:r w:rsidRPr="002D2CD1">
              <w:t xml:space="preserve">Sunt  de acord ca datele din cerere să fie introduse în baza de date a Sistemului integrat  de </w:t>
            </w:r>
          </w:p>
          <w:p w:rsidR="006E5A9E" w:rsidRPr="002D2CD1" w:rsidRDefault="006E5A9E" w:rsidP="00074F0D">
            <w:pPr>
              <w:spacing w:after="0" w:line="240" w:lineRule="auto"/>
              <w:contextualSpacing/>
              <w:jc w:val="both"/>
            </w:pPr>
            <w:r w:rsidRPr="002D2CD1">
              <w:t>Administrare și Control, procesate  și verificate în vederea înscrierii în Registrul unic de identificare și transmise autorităților responsabile în vederea elaborării de studii statistice și de evaluări economice, în condițiile Legii nr. 677/2001 actualizată pentru protecția persoanelor cu privire la prelucrarea datelor cu caracter personal și libera circulație a acestor date, cu modificările și completările ulterioare.</w:t>
            </w:r>
          </w:p>
          <w:p w:rsidR="006E5A9E" w:rsidRPr="002D2CD1" w:rsidRDefault="006E5A9E" w:rsidP="00074F0D">
            <w:pPr>
              <w:spacing w:after="0" w:line="240" w:lineRule="auto"/>
              <w:contextualSpacing/>
              <w:jc w:val="both"/>
            </w:pPr>
            <w:r w:rsidRPr="002D2CD1">
              <w:t xml:space="preserve">Reprezentant legal                                                                                  </w:t>
            </w:r>
          </w:p>
          <w:p w:rsidR="006E5A9E" w:rsidRPr="002D2CD1" w:rsidRDefault="006E5A9E" w:rsidP="00074F0D">
            <w:pPr>
              <w:spacing w:after="0" w:line="240" w:lineRule="auto"/>
              <w:contextualSpacing/>
              <w:jc w:val="both"/>
            </w:pPr>
            <w:r w:rsidRPr="002D2CD1">
              <w:t>Numele și prenumele:</w:t>
            </w:r>
          </w:p>
          <w:p w:rsidR="006E5A9E" w:rsidRPr="002D2CD1" w:rsidRDefault="006E5A9E" w:rsidP="00074F0D">
            <w:pPr>
              <w:spacing w:after="0" w:line="240" w:lineRule="auto"/>
              <w:contextualSpacing/>
              <w:jc w:val="both"/>
            </w:pPr>
            <w:r w:rsidRPr="002D2CD1">
              <w:t xml:space="preserve">Semnătura................ </w:t>
            </w:r>
          </w:p>
          <w:p w:rsidR="006E5A9E" w:rsidRPr="002D2CD1" w:rsidRDefault="006E5A9E" w:rsidP="00074F0D">
            <w:pPr>
              <w:spacing w:after="0" w:line="240" w:lineRule="auto"/>
              <w:contextualSpacing/>
              <w:jc w:val="both"/>
            </w:pPr>
            <w:r w:rsidRPr="002D2CD1">
              <w:t xml:space="preserve">Data........................            </w:t>
            </w:r>
          </w:p>
        </w:tc>
      </w:tr>
    </w:tbl>
    <w:p w:rsidR="006E5A9E" w:rsidRPr="00C355E4" w:rsidRDefault="006E5A9E" w:rsidP="006E5A9E">
      <w:pPr>
        <w:pStyle w:val="Heading1"/>
        <w:spacing w:before="120" w:after="120" w:line="240" w:lineRule="auto"/>
        <w:rPr>
          <w:sz w:val="24"/>
          <w:szCs w:val="24"/>
        </w:rPr>
      </w:pPr>
      <w:bookmarkStart w:id="3" w:name="_Toc455132910"/>
      <w:bookmarkEnd w:id="3"/>
    </w:p>
    <w:sectPr w:rsidR="006E5A9E" w:rsidRPr="00C355E4" w:rsidSect="00B02200">
      <w:headerReference w:type="default" r:id="rId12"/>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73F8" w:rsidRDefault="000273F8" w:rsidP="006E5A9E">
      <w:pPr>
        <w:spacing w:after="0" w:line="240" w:lineRule="auto"/>
      </w:pPr>
      <w:r>
        <w:separator/>
      </w:r>
    </w:p>
  </w:endnote>
  <w:endnote w:type="continuationSeparator" w:id="1">
    <w:p w:rsidR="000273F8" w:rsidRDefault="000273F8" w:rsidP="006E5A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73F8" w:rsidRDefault="000273F8" w:rsidP="006E5A9E">
      <w:pPr>
        <w:spacing w:after="0" w:line="240" w:lineRule="auto"/>
      </w:pPr>
      <w:r>
        <w:separator/>
      </w:r>
    </w:p>
  </w:footnote>
  <w:footnote w:type="continuationSeparator" w:id="1">
    <w:p w:rsidR="000273F8" w:rsidRDefault="000273F8" w:rsidP="006E5A9E">
      <w:pPr>
        <w:spacing w:after="0" w:line="240" w:lineRule="auto"/>
      </w:pPr>
      <w:r>
        <w:continuationSeparator/>
      </w:r>
    </w:p>
  </w:footnote>
  <w:footnote w:id="2">
    <w:p w:rsidR="00347BED" w:rsidRPr="00D05DB7" w:rsidRDefault="0024544D" w:rsidP="006E5A9E">
      <w:pPr>
        <w:pStyle w:val="FootnoteText"/>
      </w:pPr>
      <w:r>
        <w:rPr>
          <w:rStyle w:val="FootnoteReference"/>
        </w:rPr>
        <w:t>4</w:t>
      </w:r>
      <w:r w:rsidR="00347BED" w:rsidRPr="00D05DB7">
        <w:t xml:space="preserve"> Se va atașa la Bugetul Indicativ o fundamentare pe tipuri de cheltuieli eligibile corelate cu activitățile și rezultatele proiectului.</w:t>
      </w:r>
    </w:p>
  </w:footnote>
  <w:footnote w:id="3">
    <w:p w:rsidR="00347BED" w:rsidRDefault="0024544D" w:rsidP="00074F0D">
      <w:pPr>
        <w:pStyle w:val="FootnoteText"/>
      </w:pPr>
      <w:r>
        <w:rPr>
          <w:rStyle w:val="FootnoteReference"/>
        </w:rPr>
        <w:t>5</w:t>
      </w:r>
      <w:r w:rsidR="00347BED">
        <w:t>Diurna se acordă în conformitate cu prevederile legislației în vigoare (Codul muncii, Codul fiscal, HG nr. 714/2018)</w:t>
      </w:r>
    </w:p>
    <w:p w:rsidR="00347BED" w:rsidRPr="00347BED" w:rsidRDefault="0024544D" w:rsidP="00074F0D">
      <w:pPr>
        <w:pStyle w:val="FootnoteText"/>
        <w:rPr>
          <w:lang w:val="en-US"/>
        </w:rPr>
      </w:pPr>
      <w:r>
        <w:rPr>
          <w:rStyle w:val="FootnoteReference"/>
        </w:rPr>
        <w:t>6</w:t>
      </w:r>
      <w:r w:rsidR="00347BED" w:rsidRPr="00347BED">
        <w:t xml:space="preserve">Aceste clauze specifice ar putea avea următorul cuprins: </w:t>
      </w:r>
      <w:r w:rsidR="00347BED" w:rsidRPr="00347BED">
        <w:rPr>
          <w:i/>
        </w:rPr>
        <w:t>„Lucrările pe care angajatul le realizează sau la realizarea cărora își aduce aportul, inclusiv prin idei, inovații, schițe, desene, programe de calculator sau alte asemenea, sunt considerate ca lucrări realizate la solicitarea Angajatorului în baza prezentului contract de muncă, sunt drepturi patrimoniale de autor și fac obiectul cesiunii de la Angajat la Angajator în schimbul plății salariului. Cesiunea drepturilor de autor este totală, exclusivă și definitivă în favoarea Cesionarului</w:t>
      </w:r>
    </w:p>
  </w:footnote>
  <w:footnote w:id="4">
    <w:p w:rsidR="00B750D2" w:rsidRPr="002A50C8" w:rsidRDefault="0024544D" w:rsidP="00B750D2">
      <w:pPr>
        <w:pStyle w:val="FootnoteText"/>
        <w:jc w:val="both"/>
        <w:rPr>
          <w:i/>
        </w:rPr>
      </w:pPr>
      <w:r>
        <w:rPr>
          <w:rStyle w:val="FootnoteReference"/>
        </w:rPr>
        <w:t>7</w:t>
      </w:r>
      <w:r w:rsidR="00B750D2" w:rsidRPr="00FF708C">
        <w:t xml:space="preserve">Aceste clauze specifice ar putea avea următorul cuprins: </w:t>
      </w:r>
      <w:r w:rsidR="00B750D2" w:rsidRPr="002A50C8">
        <w:rPr>
          <w:i/>
        </w:rPr>
        <w:t>„Lucrările pe care angajatul le realizează sau la realizarea cărora își aduce aportul, inclusiv prin idei, inovații, schițe, desene, programe de calculator sau alte asemenea, sunt considerate ca lucrări realizate la solicitarea Angajatorului în baza prezentului contract de muncă, sunt drepturi patrimoniale de autor și fac obiectul cesiunii de la Angajat la Angajator în schimbul plății salariului. Cesiunea drepturilor de autor este totală, exclusivă și definitivă în favoarea Cesionarului, de la data realizării lucrărilor sau de la data la care Angajatul - Autor și-a adus aportul la realizarea lucrărilor, toate drepturile de autor trecând de la această dată la Cesionar, acesta dobândind astfel calitatea de titular al drepturilor de autor”</w:t>
      </w:r>
      <w:r w:rsidR="00B750D2">
        <w:rPr>
          <w:i/>
        </w:rPr>
        <w:t>.</w:t>
      </w:r>
    </w:p>
  </w:footnote>
  <w:footnote w:id="5">
    <w:p w:rsidR="00B750D2" w:rsidRPr="002A50C8" w:rsidRDefault="0024544D" w:rsidP="00B750D2">
      <w:pPr>
        <w:pStyle w:val="FootnoteText"/>
      </w:pPr>
      <w:r>
        <w:rPr>
          <w:rStyle w:val="FootnoteReference"/>
        </w:rPr>
        <w:t>8</w:t>
      </w:r>
      <w:r w:rsidR="00B750D2">
        <w:t xml:space="preserve"> verificarea cheltuielilor cu salariile personalului/ onorariile experților proiectului se va face la nivelul AFIR inclusiv prin accesarea și interogarea informațiilor din Registrul General de Evidență a Salariaților (REVISAL), în baza Protocolului de colaborare nr. P150 din 09.12.2020 încheiat între AFIR și Inspecția Muncii.</w:t>
      </w:r>
    </w:p>
  </w:footnote>
  <w:footnote w:id="6">
    <w:p w:rsidR="00347BED" w:rsidRDefault="0024544D" w:rsidP="006E5A9E">
      <w:pPr>
        <w:pStyle w:val="FootnoteText"/>
        <w:jc w:val="both"/>
      </w:pPr>
      <w:r>
        <w:rPr>
          <w:rStyle w:val="FootnoteReference"/>
        </w:rPr>
        <w:t>9</w:t>
      </w:r>
      <w:r w:rsidR="00347BED" w:rsidRPr="000C735B">
        <w:t>Aceste documente trebuie să conțină date concrete privind obiectivul proiectului, locația și perioada de desfășurare, numărul de acțiuni, număr de participanți etc, în funcție de tipul serviciului</w:t>
      </w:r>
      <w:r w:rsidR="00347BED">
        <w:t>.(de ex. contracte, rapoarte de activitate etc.).</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89" w:type="dxa"/>
      <w:jc w:val="center"/>
      <w:tblLook w:val="04A0"/>
    </w:tblPr>
    <w:tblGrid>
      <w:gridCol w:w="10446"/>
    </w:tblGrid>
    <w:tr w:rsidR="00347BED" w:rsidRPr="002A13DF" w:rsidTr="00074F0D">
      <w:trPr>
        <w:trHeight w:val="229"/>
        <w:jc w:val="center"/>
      </w:trPr>
      <w:tc>
        <w:tcPr>
          <w:tcW w:w="10289" w:type="dxa"/>
          <w:shd w:val="clear" w:color="auto" w:fill="auto"/>
        </w:tcPr>
        <w:p w:rsidR="00347BED" w:rsidRDefault="00347BED" w:rsidP="004F2616">
          <w:pPr>
            <w:pStyle w:val="Header"/>
            <w:jc w:val="center"/>
            <w:rPr>
              <w:b/>
              <w:color w:val="385623"/>
              <w:sz w:val="18"/>
              <w:szCs w:val="18"/>
            </w:rPr>
          </w:pPr>
          <w:r w:rsidRPr="007755DE">
            <w:rPr>
              <w:b/>
              <w:noProof/>
              <w:color w:val="385623"/>
              <w:sz w:val="18"/>
              <w:szCs w:val="18"/>
              <w:lang w:val="en-US"/>
            </w:rPr>
            <w:drawing>
              <wp:inline distT="0" distB="0" distL="0" distR="0">
                <wp:extent cx="6486525" cy="666750"/>
                <wp:effectExtent l="0" t="0" r="9525" b="0"/>
                <wp:docPr id="20" name="I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486525" cy="666750"/>
                        </a:xfrm>
                        <a:prstGeom prst="rect">
                          <a:avLst/>
                        </a:prstGeom>
                        <a:noFill/>
                        <a:ln>
                          <a:noFill/>
                        </a:ln>
                      </pic:spPr>
                    </pic:pic>
                  </a:graphicData>
                </a:graphic>
              </wp:inline>
            </w:drawing>
          </w:r>
        </w:p>
        <w:p w:rsidR="00347BED" w:rsidRPr="00B43ACB" w:rsidRDefault="00347BED" w:rsidP="004F2616">
          <w:pPr>
            <w:pStyle w:val="Header"/>
            <w:jc w:val="center"/>
            <w:rPr>
              <w:b/>
              <w:color w:val="385623"/>
              <w:sz w:val="16"/>
              <w:szCs w:val="18"/>
            </w:rPr>
          </w:pPr>
          <w:r w:rsidRPr="00B43ACB">
            <w:rPr>
              <w:b/>
              <w:color w:val="385623"/>
              <w:sz w:val="16"/>
              <w:szCs w:val="18"/>
            </w:rPr>
            <w:t>SEDIU: ROMÂNIA, JUD. SĂLAJ, LOC. NĂPRADEA, NR. 23, PUNCT DE LUCRU : JUD. SALAJ, LOC. JIBOU, STR. GAROAFELOR, NR. 2, BL. T1, AP. 29,</w:t>
          </w:r>
        </w:p>
        <w:p w:rsidR="00347BED" w:rsidRPr="00934F59" w:rsidRDefault="00347BED" w:rsidP="004F2616">
          <w:pPr>
            <w:pStyle w:val="Header"/>
            <w:jc w:val="center"/>
            <w:rPr>
              <w:b/>
              <w:color w:val="385623"/>
              <w:sz w:val="18"/>
              <w:szCs w:val="18"/>
            </w:rPr>
          </w:pPr>
          <w:r w:rsidRPr="00934F59">
            <w:rPr>
              <w:b/>
              <w:color w:val="385623"/>
              <w:sz w:val="18"/>
              <w:szCs w:val="18"/>
            </w:rPr>
            <w:t xml:space="preserve">Nr. R.N. ONG: 6/23.09.2016  </w:t>
          </w:r>
          <w:r>
            <w:rPr>
              <w:b/>
              <w:color w:val="385623"/>
              <w:sz w:val="18"/>
              <w:szCs w:val="18"/>
            </w:rPr>
            <w:t>|   C.I</w:t>
          </w:r>
          <w:r w:rsidRPr="00934F59">
            <w:rPr>
              <w:b/>
              <w:color w:val="385623"/>
              <w:sz w:val="18"/>
              <w:szCs w:val="18"/>
            </w:rPr>
            <w:t>.F.: 36564590, cont IBAN RO26BTRLRONCRT0362507201, Banca Transilvania,</w:t>
          </w:r>
        </w:p>
        <w:p w:rsidR="00347BED" w:rsidRPr="00934F59" w:rsidRDefault="00347BED" w:rsidP="004F2616">
          <w:pPr>
            <w:pStyle w:val="Header"/>
            <w:rPr>
              <w:b/>
              <w:color w:val="385623"/>
              <w:sz w:val="18"/>
              <w:szCs w:val="18"/>
            </w:rPr>
          </w:pPr>
          <w:r w:rsidRPr="00934F59">
            <w:rPr>
              <w:b/>
              <w:color w:val="385623"/>
              <w:sz w:val="18"/>
              <w:szCs w:val="18"/>
            </w:rPr>
            <w:t xml:space="preserve">TEL.: </w:t>
          </w:r>
          <w:r>
            <w:rPr>
              <w:rStyle w:val="xbe"/>
              <w:b/>
              <w:color w:val="385623"/>
              <w:sz w:val="18"/>
              <w:szCs w:val="18"/>
            </w:rPr>
            <w:t>0360730163</w:t>
          </w:r>
          <w:r w:rsidRPr="002A13DF">
            <w:rPr>
              <w:b/>
              <w:color w:val="385623"/>
              <w:sz w:val="18"/>
              <w:szCs w:val="18"/>
            </w:rPr>
            <w:t xml:space="preserve">| </w:t>
          </w:r>
          <w:r w:rsidRPr="00934F59">
            <w:rPr>
              <w:b/>
              <w:color w:val="385623"/>
              <w:sz w:val="18"/>
              <w:szCs w:val="18"/>
              <w:lang w:val="fr-FR"/>
            </w:rPr>
            <w:t xml:space="preserve">FAX: </w:t>
          </w:r>
          <w:r>
            <w:rPr>
              <w:rStyle w:val="xbe"/>
              <w:b/>
              <w:color w:val="385623"/>
              <w:sz w:val="18"/>
              <w:szCs w:val="18"/>
            </w:rPr>
            <w:t>0360730163</w:t>
          </w:r>
          <w:r w:rsidRPr="002A13DF">
            <w:rPr>
              <w:b/>
              <w:color w:val="385623"/>
              <w:sz w:val="18"/>
              <w:szCs w:val="18"/>
            </w:rPr>
            <w:t>|</w:t>
          </w:r>
          <w:r>
            <w:rPr>
              <w:b/>
              <w:color w:val="385623"/>
              <w:sz w:val="18"/>
              <w:szCs w:val="18"/>
            </w:rPr>
            <w:t xml:space="preserve">, </w:t>
          </w:r>
          <w:r w:rsidRPr="00934F59">
            <w:rPr>
              <w:b/>
              <w:color w:val="385623"/>
              <w:sz w:val="18"/>
              <w:szCs w:val="18"/>
            </w:rPr>
            <w:t xml:space="preserve">email: </w:t>
          </w:r>
          <w:hyperlink r:id="rId2" w:history="1">
            <w:r w:rsidRPr="00AE2A66">
              <w:rPr>
                <w:rStyle w:val="Hyperlink"/>
                <w:b/>
                <w:sz w:val="18"/>
                <w:szCs w:val="18"/>
              </w:rPr>
              <w:t>samusporolissum@gmail.com</w:t>
            </w:r>
          </w:hyperlink>
          <w:r>
            <w:rPr>
              <w:b/>
              <w:color w:val="385623"/>
              <w:sz w:val="18"/>
              <w:szCs w:val="18"/>
            </w:rPr>
            <w:t>, www.samusporolissum.ro</w:t>
          </w:r>
        </w:p>
      </w:tc>
    </w:tr>
  </w:tbl>
  <w:p w:rsidR="00347BED" w:rsidRDefault="00347BE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8.25pt;height:12.75pt" o:bullet="t">
        <v:imagedata r:id="rId1" o:title="clip_image001"/>
      </v:shape>
    </w:pict>
  </w:numPicBullet>
  <w:numPicBullet w:numPicBulletId="1">
    <w:pict>
      <v:shape id="_x0000_i1031" type="#_x0000_t75" style="width:8.25pt;height:13.5pt;visibility:visible" o:bullet="t">
        <v:imagedata r:id="rId2" o:title=""/>
      </v:shape>
    </w:pict>
  </w:numPicBullet>
  <w:abstractNum w:abstractNumId="0">
    <w:nsid w:val="006968D2"/>
    <w:multiLevelType w:val="hybridMultilevel"/>
    <w:tmpl w:val="3624508E"/>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6DC3871"/>
    <w:multiLevelType w:val="hybridMultilevel"/>
    <w:tmpl w:val="042C791A"/>
    <w:lvl w:ilvl="0" w:tplc="3AC889EC">
      <w:start w:val="1"/>
      <w:numFmt w:val="bullet"/>
      <w:lvlText w:val=""/>
      <w:lvlPicBulletId w:val="0"/>
      <w:lvlJc w:val="left"/>
      <w:pPr>
        <w:tabs>
          <w:tab w:val="num" w:pos="720"/>
        </w:tabs>
        <w:ind w:left="720" w:hanging="360"/>
      </w:pPr>
      <w:rPr>
        <w:rFonts w:ascii="Symbol" w:hAnsi="Symbol" w:hint="default"/>
      </w:rPr>
    </w:lvl>
    <w:lvl w:ilvl="1" w:tplc="8EA0F2D8" w:tentative="1">
      <w:start w:val="1"/>
      <w:numFmt w:val="bullet"/>
      <w:lvlText w:val=""/>
      <w:lvlJc w:val="left"/>
      <w:pPr>
        <w:tabs>
          <w:tab w:val="num" w:pos="1440"/>
        </w:tabs>
        <w:ind w:left="1440" w:hanging="360"/>
      </w:pPr>
      <w:rPr>
        <w:rFonts w:ascii="Symbol" w:hAnsi="Symbol" w:hint="default"/>
      </w:rPr>
    </w:lvl>
    <w:lvl w:ilvl="2" w:tplc="E88A74B6" w:tentative="1">
      <w:start w:val="1"/>
      <w:numFmt w:val="bullet"/>
      <w:lvlText w:val=""/>
      <w:lvlJc w:val="left"/>
      <w:pPr>
        <w:tabs>
          <w:tab w:val="num" w:pos="2160"/>
        </w:tabs>
        <w:ind w:left="2160" w:hanging="360"/>
      </w:pPr>
      <w:rPr>
        <w:rFonts w:ascii="Symbol" w:hAnsi="Symbol" w:hint="default"/>
      </w:rPr>
    </w:lvl>
    <w:lvl w:ilvl="3" w:tplc="CCE280BC" w:tentative="1">
      <w:start w:val="1"/>
      <w:numFmt w:val="bullet"/>
      <w:lvlText w:val=""/>
      <w:lvlJc w:val="left"/>
      <w:pPr>
        <w:tabs>
          <w:tab w:val="num" w:pos="2880"/>
        </w:tabs>
        <w:ind w:left="2880" w:hanging="360"/>
      </w:pPr>
      <w:rPr>
        <w:rFonts w:ascii="Symbol" w:hAnsi="Symbol" w:hint="default"/>
      </w:rPr>
    </w:lvl>
    <w:lvl w:ilvl="4" w:tplc="450E8362" w:tentative="1">
      <w:start w:val="1"/>
      <w:numFmt w:val="bullet"/>
      <w:lvlText w:val=""/>
      <w:lvlJc w:val="left"/>
      <w:pPr>
        <w:tabs>
          <w:tab w:val="num" w:pos="3600"/>
        </w:tabs>
        <w:ind w:left="3600" w:hanging="360"/>
      </w:pPr>
      <w:rPr>
        <w:rFonts w:ascii="Symbol" w:hAnsi="Symbol" w:hint="default"/>
      </w:rPr>
    </w:lvl>
    <w:lvl w:ilvl="5" w:tplc="B2921AAE" w:tentative="1">
      <w:start w:val="1"/>
      <w:numFmt w:val="bullet"/>
      <w:lvlText w:val=""/>
      <w:lvlJc w:val="left"/>
      <w:pPr>
        <w:tabs>
          <w:tab w:val="num" w:pos="4320"/>
        </w:tabs>
        <w:ind w:left="4320" w:hanging="360"/>
      </w:pPr>
      <w:rPr>
        <w:rFonts w:ascii="Symbol" w:hAnsi="Symbol" w:hint="default"/>
      </w:rPr>
    </w:lvl>
    <w:lvl w:ilvl="6" w:tplc="D6FE7620" w:tentative="1">
      <w:start w:val="1"/>
      <w:numFmt w:val="bullet"/>
      <w:lvlText w:val=""/>
      <w:lvlJc w:val="left"/>
      <w:pPr>
        <w:tabs>
          <w:tab w:val="num" w:pos="5040"/>
        </w:tabs>
        <w:ind w:left="5040" w:hanging="360"/>
      </w:pPr>
      <w:rPr>
        <w:rFonts w:ascii="Symbol" w:hAnsi="Symbol" w:hint="default"/>
      </w:rPr>
    </w:lvl>
    <w:lvl w:ilvl="7" w:tplc="344E1E50" w:tentative="1">
      <w:start w:val="1"/>
      <w:numFmt w:val="bullet"/>
      <w:lvlText w:val=""/>
      <w:lvlJc w:val="left"/>
      <w:pPr>
        <w:tabs>
          <w:tab w:val="num" w:pos="5760"/>
        </w:tabs>
        <w:ind w:left="5760" w:hanging="360"/>
      </w:pPr>
      <w:rPr>
        <w:rFonts w:ascii="Symbol" w:hAnsi="Symbol" w:hint="default"/>
      </w:rPr>
    </w:lvl>
    <w:lvl w:ilvl="8" w:tplc="6D9A33CC" w:tentative="1">
      <w:start w:val="1"/>
      <w:numFmt w:val="bullet"/>
      <w:lvlText w:val=""/>
      <w:lvlJc w:val="left"/>
      <w:pPr>
        <w:tabs>
          <w:tab w:val="num" w:pos="6480"/>
        </w:tabs>
        <w:ind w:left="6480" w:hanging="360"/>
      </w:pPr>
      <w:rPr>
        <w:rFonts w:ascii="Symbol" w:hAnsi="Symbol" w:hint="default"/>
      </w:rPr>
    </w:lvl>
  </w:abstractNum>
  <w:abstractNum w:abstractNumId="2">
    <w:nsid w:val="1E9A2F59"/>
    <w:multiLevelType w:val="hybridMultilevel"/>
    <w:tmpl w:val="5E56825A"/>
    <w:lvl w:ilvl="0" w:tplc="1EF4B626">
      <w:start w:val="1"/>
      <w:numFmt w:val="bullet"/>
      <w:lvlText w:val=""/>
      <w:lvlPicBulletId w:val="0"/>
      <w:lvlJc w:val="left"/>
      <w:pPr>
        <w:tabs>
          <w:tab w:val="num" w:pos="720"/>
        </w:tabs>
        <w:ind w:left="720" w:hanging="360"/>
      </w:pPr>
      <w:rPr>
        <w:rFonts w:ascii="Symbol" w:hAnsi="Symbol" w:hint="default"/>
      </w:rPr>
    </w:lvl>
    <w:lvl w:ilvl="1" w:tplc="836E913A" w:tentative="1">
      <w:start w:val="1"/>
      <w:numFmt w:val="bullet"/>
      <w:lvlText w:val=""/>
      <w:lvlJc w:val="left"/>
      <w:pPr>
        <w:tabs>
          <w:tab w:val="num" w:pos="1440"/>
        </w:tabs>
        <w:ind w:left="1440" w:hanging="360"/>
      </w:pPr>
      <w:rPr>
        <w:rFonts w:ascii="Symbol" w:hAnsi="Symbol" w:hint="default"/>
      </w:rPr>
    </w:lvl>
    <w:lvl w:ilvl="2" w:tplc="F7B8EBDE" w:tentative="1">
      <w:start w:val="1"/>
      <w:numFmt w:val="bullet"/>
      <w:lvlText w:val=""/>
      <w:lvlJc w:val="left"/>
      <w:pPr>
        <w:tabs>
          <w:tab w:val="num" w:pos="2160"/>
        </w:tabs>
        <w:ind w:left="2160" w:hanging="360"/>
      </w:pPr>
      <w:rPr>
        <w:rFonts w:ascii="Symbol" w:hAnsi="Symbol" w:hint="default"/>
      </w:rPr>
    </w:lvl>
    <w:lvl w:ilvl="3" w:tplc="3B00F0B8" w:tentative="1">
      <w:start w:val="1"/>
      <w:numFmt w:val="bullet"/>
      <w:lvlText w:val=""/>
      <w:lvlJc w:val="left"/>
      <w:pPr>
        <w:tabs>
          <w:tab w:val="num" w:pos="2880"/>
        </w:tabs>
        <w:ind w:left="2880" w:hanging="360"/>
      </w:pPr>
      <w:rPr>
        <w:rFonts w:ascii="Symbol" w:hAnsi="Symbol" w:hint="default"/>
      </w:rPr>
    </w:lvl>
    <w:lvl w:ilvl="4" w:tplc="438A76C6" w:tentative="1">
      <w:start w:val="1"/>
      <w:numFmt w:val="bullet"/>
      <w:lvlText w:val=""/>
      <w:lvlJc w:val="left"/>
      <w:pPr>
        <w:tabs>
          <w:tab w:val="num" w:pos="3600"/>
        </w:tabs>
        <w:ind w:left="3600" w:hanging="360"/>
      </w:pPr>
      <w:rPr>
        <w:rFonts w:ascii="Symbol" w:hAnsi="Symbol" w:hint="default"/>
      </w:rPr>
    </w:lvl>
    <w:lvl w:ilvl="5" w:tplc="00DEBB7E" w:tentative="1">
      <w:start w:val="1"/>
      <w:numFmt w:val="bullet"/>
      <w:lvlText w:val=""/>
      <w:lvlJc w:val="left"/>
      <w:pPr>
        <w:tabs>
          <w:tab w:val="num" w:pos="4320"/>
        </w:tabs>
        <w:ind w:left="4320" w:hanging="360"/>
      </w:pPr>
      <w:rPr>
        <w:rFonts w:ascii="Symbol" w:hAnsi="Symbol" w:hint="default"/>
      </w:rPr>
    </w:lvl>
    <w:lvl w:ilvl="6" w:tplc="667AF6FA" w:tentative="1">
      <w:start w:val="1"/>
      <w:numFmt w:val="bullet"/>
      <w:lvlText w:val=""/>
      <w:lvlJc w:val="left"/>
      <w:pPr>
        <w:tabs>
          <w:tab w:val="num" w:pos="5040"/>
        </w:tabs>
        <w:ind w:left="5040" w:hanging="360"/>
      </w:pPr>
      <w:rPr>
        <w:rFonts w:ascii="Symbol" w:hAnsi="Symbol" w:hint="default"/>
      </w:rPr>
    </w:lvl>
    <w:lvl w:ilvl="7" w:tplc="61AEBAF0" w:tentative="1">
      <w:start w:val="1"/>
      <w:numFmt w:val="bullet"/>
      <w:lvlText w:val=""/>
      <w:lvlJc w:val="left"/>
      <w:pPr>
        <w:tabs>
          <w:tab w:val="num" w:pos="5760"/>
        </w:tabs>
        <w:ind w:left="5760" w:hanging="360"/>
      </w:pPr>
      <w:rPr>
        <w:rFonts w:ascii="Symbol" w:hAnsi="Symbol" w:hint="default"/>
      </w:rPr>
    </w:lvl>
    <w:lvl w:ilvl="8" w:tplc="1F48750A" w:tentative="1">
      <w:start w:val="1"/>
      <w:numFmt w:val="bullet"/>
      <w:lvlText w:val=""/>
      <w:lvlJc w:val="left"/>
      <w:pPr>
        <w:tabs>
          <w:tab w:val="num" w:pos="6480"/>
        </w:tabs>
        <w:ind w:left="6480" w:hanging="360"/>
      </w:pPr>
      <w:rPr>
        <w:rFonts w:ascii="Symbol" w:hAnsi="Symbol" w:hint="default"/>
      </w:rPr>
    </w:lvl>
  </w:abstractNum>
  <w:abstractNum w:abstractNumId="3">
    <w:nsid w:val="2BEC285B"/>
    <w:multiLevelType w:val="hybridMultilevel"/>
    <w:tmpl w:val="23A27FD4"/>
    <w:lvl w:ilvl="0" w:tplc="BC08FC8C">
      <w:start w:val="1"/>
      <w:numFmt w:val="decimal"/>
      <w:lvlText w:val="%1."/>
      <w:lvlJc w:val="left"/>
      <w:pPr>
        <w:ind w:left="1140" w:hanging="7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025646"/>
    <w:multiLevelType w:val="hybridMultilevel"/>
    <w:tmpl w:val="E4262304"/>
    <w:lvl w:ilvl="0" w:tplc="DBE43396">
      <w:start w:val="1"/>
      <w:numFmt w:val="bullet"/>
      <w:lvlText w:val=""/>
      <w:lvlPicBulletId w:val="1"/>
      <w:lvlJc w:val="left"/>
      <w:pPr>
        <w:tabs>
          <w:tab w:val="num" w:pos="630"/>
        </w:tabs>
        <w:ind w:left="630" w:hanging="360"/>
      </w:pPr>
      <w:rPr>
        <w:rFonts w:ascii="Symbol" w:hAnsi="Symbol" w:hint="default"/>
      </w:rPr>
    </w:lvl>
    <w:lvl w:ilvl="1" w:tplc="87AEB95E" w:tentative="1">
      <w:start w:val="1"/>
      <w:numFmt w:val="bullet"/>
      <w:lvlText w:val=""/>
      <w:lvlJc w:val="left"/>
      <w:pPr>
        <w:tabs>
          <w:tab w:val="num" w:pos="1440"/>
        </w:tabs>
        <w:ind w:left="1440" w:hanging="360"/>
      </w:pPr>
      <w:rPr>
        <w:rFonts w:ascii="Symbol" w:hAnsi="Symbol" w:hint="default"/>
      </w:rPr>
    </w:lvl>
    <w:lvl w:ilvl="2" w:tplc="00B8D238" w:tentative="1">
      <w:start w:val="1"/>
      <w:numFmt w:val="bullet"/>
      <w:lvlText w:val=""/>
      <w:lvlJc w:val="left"/>
      <w:pPr>
        <w:tabs>
          <w:tab w:val="num" w:pos="2160"/>
        </w:tabs>
        <w:ind w:left="2160" w:hanging="360"/>
      </w:pPr>
      <w:rPr>
        <w:rFonts w:ascii="Symbol" w:hAnsi="Symbol" w:hint="default"/>
      </w:rPr>
    </w:lvl>
    <w:lvl w:ilvl="3" w:tplc="494C4234" w:tentative="1">
      <w:start w:val="1"/>
      <w:numFmt w:val="bullet"/>
      <w:lvlText w:val=""/>
      <w:lvlJc w:val="left"/>
      <w:pPr>
        <w:tabs>
          <w:tab w:val="num" w:pos="2880"/>
        </w:tabs>
        <w:ind w:left="2880" w:hanging="360"/>
      </w:pPr>
      <w:rPr>
        <w:rFonts w:ascii="Symbol" w:hAnsi="Symbol" w:hint="default"/>
      </w:rPr>
    </w:lvl>
    <w:lvl w:ilvl="4" w:tplc="477CAEB8" w:tentative="1">
      <w:start w:val="1"/>
      <w:numFmt w:val="bullet"/>
      <w:lvlText w:val=""/>
      <w:lvlJc w:val="left"/>
      <w:pPr>
        <w:tabs>
          <w:tab w:val="num" w:pos="3600"/>
        </w:tabs>
        <w:ind w:left="3600" w:hanging="360"/>
      </w:pPr>
      <w:rPr>
        <w:rFonts w:ascii="Symbol" w:hAnsi="Symbol" w:hint="default"/>
      </w:rPr>
    </w:lvl>
    <w:lvl w:ilvl="5" w:tplc="78EA2AF6" w:tentative="1">
      <w:start w:val="1"/>
      <w:numFmt w:val="bullet"/>
      <w:lvlText w:val=""/>
      <w:lvlJc w:val="left"/>
      <w:pPr>
        <w:tabs>
          <w:tab w:val="num" w:pos="4320"/>
        </w:tabs>
        <w:ind w:left="4320" w:hanging="360"/>
      </w:pPr>
      <w:rPr>
        <w:rFonts w:ascii="Symbol" w:hAnsi="Symbol" w:hint="default"/>
      </w:rPr>
    </w:lvl>
    <w:lvl w:ilvl="6" w:tplc="AF0A9814" w:tentative="1">
      <w:start w:val="1"/>
      <w:numFmt w:val="bullet"/>
      <w:lvlText w:val=""/>
      <w:lvlJc w:val="left"/>
      <w:pPr>
        <w:tabs>
          <w:tab w:val="num" w:pos="5040"/>
        </w:tabs>
        <w:ind w:left="5040" w:hanging="360"/>
      </w:pPr>
      <w:rPr>
        <w:rFonts w:ascii="Symbol" w:hAnsi="Symbol" w:hint="default"/>
      </w:rPr>
    </w:lvl>
    <w:lvl w:ilvl="7" w:tplc="E3A02370" w:tentative="1">
      <w:start w:val="1"/>
      <w:numFmt w:val="bullet"/>
      <w:lvlText w:val=""/>
      <w:lvlJc w:val="left"/>
      <w:pPr>
        <w:tabs>
          <w:tab w:val="num" w:pos="5760"/>
        </w:tabs>
        <w:ind w:left="5760" w:hanging="360"/>
      </w:pPr>
      <w:rPr>
        <w:rFonts w:ascii="Symbol" w:hAnsi="Symbol" w:hint="default"/>
      </w:rPr>
    </w:lvl>
    <w:lvl w:ilvl="8" w:tplc="D696B3B8" w:tentative="1">
      <w:start w:val="1"/>
      <w:numFmt w:val="bullet"/>
      <w:lvlText w:val=""/>
      <w:lvlJc w:val="left"/>
      <w:pPr>
        <w:tabs>
          <w:tab w:val="num" w:pos="6480"/>
        </w:tabs>
        <w:ind w:left="6480" w:hanging="360"/>
      </w:pPr>
      <w:rPr>
        <w:rFonts w:ascii="Symbol" w:hAnsi="Symbol" w:hint="default"/>
      </w:rPr>
    </w:lvl>
  </w:abstractNum>
  <w:abstractNum w:abstractNumId="5">
    <w:nsid w:val="2E315505"/>
    <w:multiLevelType w:val="hybridMultilevel"/>
    <w:tmpl w:val="24F40C76"/>
    <w:lvl w:ilvl="0" w:tplc="B98E18D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39302C9F"/>
    <w:multiLevelType w:val="hybridMultilevel"/>
    <w:tmpl w:val="4AB2FFF2"/>
    <w:lvl w:ilvl="0" w:tplc="27D46E1C">
      <w:numFmt w:val="bullet"/>
      <w:lvlText w:val="-"/>
      <w:lvlJc w:val="left"/>
      <w:pPr>
        <w:ind w:left="1080" w:hanging="360"/>
      </w:pPr>
      <w:rPr>
        <w:rFonts w:ascii="Calibri" w:eastAsia="Times New Roman"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97D41F2"/>
    <w:multiLevelType w:val="hybridMultilevel"/>
    <w:tmpl w:val="607027FE"/>
    <w:lvl w:ilvl="0" w:tplc="8A707504">
      <w:start w:val="1"/>
      <w:numFmt w:val="bullet"/>
      <w:lvlText w:val=""/>
      <w:lvlPicBulletId w:val="0"/>
      <w:lvlJc w:val="left"/>
      <w:pPr>
        <w:tabs>
          <w:tab w:val="num" w:pos="720"/>
        </w:tabs>
        <w:ind w:left="720" w:hanging="360"/>
      </w:pPr>
      <w:rPr>
        <w:rFonts w:ascii="Symbol" w:hAnsi="Symbol" w:hint="default"/>
      </w:rPr>
    </w:lvl>
    <w:lvl w:ilvl="1" w:tplc="7500141E">
      <w:start w:val="1"/>
      <w:numFmt w:val="bullet"/>
      <w:lvlText w:val=""/>
      <w:lvlJc w:val="left"/>
      <w:pPr>
        <w:tabs>
          <w:tab w:val="num" w:pos="1440"/>
        </w:tabs>
        <w:ind w:left="1440" w:hanging="360"/>
      </w:pPr>
      <w:rPr>
        <w:rFonts w:ascii="Symbol" w:hAnsi="Symbol" w:hint="default"/>
      </w:rPr>
    </w:lvl>
    <w:lvl w:ilvl="2" w:tplc="0C5A3D00">
      <w:start w:val="1"/>
      <w:numFmt w:val="bullet"/>
      <w:lvlText w:val=""/>
      <w:lvlJc w:val="left"/>
      <w:pPr>
        <w:tabs>
          <w:tab w:val="num" w:pos="2160"/>
        </w:tabs>
        <w:ind w:left="2160" w:hanging="360"/>
      </w:pPr>
      <w:rPr>
        <w:rFonts w:ascii="Symbol" w:hAnsi="Symbol" w:hint="default"/>
      </w:rPr>
    </w:lvl>
    <w:lvl w:ilvl="3" w:tplc="87FEA084">
      <w:start w:val="1"/>
      <w:numFmt w:val="bullet"/>
      <w:lvlText w:val=""/>
      <w:lvlJc w:val="left"/>
      <w:pPr>
        <w:tabs>
          <w:tab w:val="num" w:pos="2880"/>
        </w:tabs>
        <w:ind w:left="2880" w:hanging="360"/>
      </w:pPr>
      <w:rPr>
        <w:rFonts w:ascii="Symbol" w:hAnsi="Symbol" w:hint="default"/>
      </w:rPr>
    </w:lvl>
    <w:lvl w:ilvl="4" w:tplc="68B208D6">
      <w:start w:val="1"/>
      <w:numFmt w:val="bullet"/>
      <w:lvlText w:val=""/>
      <w:lvlJc w:val="left"/>
      <w:pPr>
        <w:tabs>
          <w:tab w:val="num" w:pos="3600"/>
        </w:tabs>
        <w:ind w:left="3600" w:hanging="360"/>
      </w:pPr>
      <w:rPr>
        <w:rFonts w:ascii="Symbol" w:hAnsi="Symbol" w:hint="default"/>
      </w:rPr>
    </w:lvl>
    <w:lvl w:ilvl="5" w:tplc="368C2574">
      <w:start w:val="1"/>
      <w:numFmt w:val="bullet"/>
      <w:lvlText w:val=""/>
      <w:lvlJc w:val="left"/>
      <w:pPr>
        <w:tabs>
          <w:tab w:val="num" w:pos="4320"/>
        </w:tabs>
        <w:ind w:left="4320" w:hanging="360"/>
      </w:pPr>
      <w:rPr>
        <w:rFonts w:ascii="Symbol" w:hAnsi="Symbol" w:hint="default"/>
      </w:rPr>
    </w:lvl>
    <w:lvl w:ilvl="6" w:tplc="1D6E77A2">
      <w:start w:val="1"/>
      <w:numFmt w:val="bullet"/>
      <w:lvlText w:val=""/>
      <w:lvlJc w:val="left"/>
      <w:pPr>
        <w:tabs>
          <w:tab w:val="num" w:pos="5040"/>
        </w:tabs>
        <w:ind w:left="5040" w:hanging="360"/>
      </w:pPr>
      <w:rPr>
        <w:rFonts w:ascii="Symbol" w:hAnsi="Symbol" w:hint="default"/>
      </w:rPr>
    </w:lvl>
    <w:lvl w:ilvl="7" w:tplc="E07C72D4">
      <w:start w:val="1"/>
      <w:numFmt w:val="bullet"/>
      <w:lvlText w:val=""/>
      <w:lvlJc w:val="left"/>
      <w:pPr>
        <w:tabs>
          <w:tab w:val="num" w:pos="5760"/>
        </w:tabs>
        <w:ind w:left="5760" w:hanging="360"/>
      </w:pPr>
      <w:rPr>
        <w:rFonts w:ascii="Symbol" w:hAnsi="Symbol" w:hint="default"/>
      </w:rPr>
    </w:lvl>
    <w:lvl w:ilvl="8" w:tplc="8E48FA58">
      <w:start w:val="1"/>
      <w:numFmt w:val="bullet"/>
      <w:lvlText w:val=""/>
      <w:lvlJc w:val="left"/>
      <w:pPr>
        <w:tabs>
          <w:tab w:val="num" w:pos="6480"/>
        </w:tabs>
        <w:ind w:left="6480" w:hanging="360"/>
      </w:pPr>
      <w:rPr>
        <w:rFonts w:ascii="Symbol" w:hAnsi="Symbol" w:hint="default"/>
      </w:rPr>
    </w:lvl>
  </w:abstractNum>
  <w:abstractNum w:abstractNumId="8">
    <w:nsid w:val="53971D97"/>
    <w:multiLevelType w:val="hybridMultilevel"/>
    <w:tmpl w:val="C0C4DB78"/>
    <w:lvl w:ilvl="0" w:tplc="39087554">
      <w:start w:val="1"/>
      <w:numFmt w:val="bullet"/>
      <w:lvlText w:val=""/>
      <w:lvlPicBulletId w:val="0"/>
      <w:lvlJc w:val="left"/>
      <w:pPr>
        <w:tabs>
          <w:tab w:val="num" w:pos="720"/>
        </w:tabs>
        <w:ind w:left="720" w:hanging="360"/>
      </w:pPr>
      <w:rPr>
        <w:rFonts w:ascii="Symbol" w:hAnsi="Symbol" w:hint="default"/>
      </w:rPr>
    </w:lvl>
    <w:lvl w:ilvl="1" w:tplc="755488AC" w:tentative="1">
      <w:start w:val="1"/>
      <w:numFmt w:val="bullet"/>
      <w:lvlText w:val=""/>
      <w:lvlJc w:val="left"/>
      <w:pPr>
        <w:tabs>
          <w:tab w:val="num" w:pos="1440"/>
        </w:tabs>
        <w:ind w:left="1440" w:hanging="360"/>
      </w:pPr>
      <w:rPr>
        <w:rFonts w:ascii="Symbol" w:hAnsi="Symbol" w:hint="default"/>
      </w:rPr>
    </w:lvl>
    <w:lvl w:ilvl="2" w:tplc="BEBCB7E4" w:tentative="1">
      <w:start w:val="1"/>
      <w:numFmt w:val="bullet"/>
      <w:lvlText w:val=""/>
      <w:lvlJc w:val="left"/>
      <w:pPr>
        <w:tabs>
          <w:tab w:val="num" w:pos="2160"/>
        </w:tabs>
        <w:ind w:left="2160" w:hanging="360"/>
      </w:pPr>
      <w:rPr>
        <w:rFonts w:ascii="Symbol" w:hAnsi="Symbol" w:hint="default"/>
      </w:rPr>
    </w:lvl>
    <w:lvl w:ilvl="3" w:tplc="4A5E84A4" w:tentative="1">
      <w:start w:val="1"/>
      <w:numFmt w:val="bullet"/>
      <w:lvlText w:val=""/>
      <w:lvlJc w:val="left"/>
      <w:pPr>
        <w:tabs>
          <w:tab w:val="num" w:pos="2880"/>
        </w:tabs>
        <w:ind w:left="2880" w:hanging="360"/>
      </w:pPr>
      <w:rPr>
        <w:rFonts w:ascii="Symbol" w:hAnsi="Symbol" w:hint="default"/>
      </w:rPr>
    </w:lvl>
    <w:lvl w:ilvl="4" w:tplc="ED987494" w:tentative="1">
      <w:start w:val="1"/>
      <w:numFmt w:val="bullet"/>
      <w:lvlText w:val=""/>
      <w:lvlJc w:val="left"/>
      <w:pPr>
        <w:tabs>
          <w:tab w:val="num" w:pos="3600"/>
        </w:tabs>
        <w:ind w:left="3600" w:hanging="360"/>
      </w:pPr>
      <w:rPr>
        <w:rFonts w:ascii="Symbol" w:hAnsi="Symbol" w:hint="default"/>
      </w:rPr>
    </w:lvl>
    <w:lvl w:ilvl="5" w:tplc="EE84F432" w:tentative="1">
      <w:start w:val="1"/>
      <w:numFmt w:val="bullet"/>
      <w:lvlText w:val=""/>
      <w:lvlJc w:val="left"/>
      <w:pPr>
        <w:tabs>
          <w:tab w:val="num" w:pos="4320"/>
        </w:tabs>
        <w:ind w:left="4320" w:hanging="360"/>
      </w:pPr>
      <w:rPr>
        <w:rFonts w:ascii="Symbol" w:hAnsi="Symbol" w:hint="default"/>
      </w:rPr>
    </w:lvl>
    <w:lvl w:ilvl="6" w:tplc="E850D8F8" w:tentative="1">
      <w:start w:val="1"/>
      <w:numFmt w:val="bullet"/>
      <w:lvlText w:val=""/>
      <w:lvlJc w:val="left"/>
      <w:pPr>
        <w:tabs>
          <w:tab w:val="num" w:pos="5040"/>
        </w:tabs>
        <w:ind w:left="5040" w:hanging="360"/>
      </w:pPr>
      <w:rPr>
        <w:rFonts w:ascii="Symbol" w:hAnsi="Symbol" w:hint="default"/>
      </w:rPr>
    </w:lvl>
    <w:lvl w:ilvl="7" w:tplc="2CAE7A00" w:tentative="1">
      <w:start w:val="1"/>
      <w:numFmt w:val="bullet"/>
      <w:lvlText w:val=""/>
      <w:lvlJc w:val="left"/>
      <w:pPr>
        <w:tabs>
          <w:tab w:val="num" w:pos="5760"/>
        </w:tabs>
        <w:ind w:left="5760" w:hanging="360"/>
      </w:pPr>
      <w:rPr>
        <w:rFonts w:ascii="Symbol" w:hAnsi="Symbol" w:hint="default"/>
      </w:rPr>
    </w:lvl>
    <w:lvl w:ilvl="8" w:tplc="D5EC7B12" w:tentative="1">
      <w:start w:val="1"/>
      <w:numFmt w:val="bullet"/>
      <w:lvlText w:val=""/>
      <w:lvlJc w:val="left"/>
      <w:pPr>
        <w:tabs>
          <w:tab w:val="num" w:pos="6480"/>
        </w:tabs>
        <w:ind w:left="6480" w:hanging="360"/>
      </w:pPr>
      <w:rPr>
        <w:rFonts w:ascii="Symbol" w:hAnsi="Symbol" w:hint="default"/>
      </w:rPr>
    </w:lvl>
  </w:abstractNum>
  <w:abstractNum w:abstractNumId="9">
    <w:nsid w:val="5A1F3113"/>
    <w:multiLevelType w:val="hybridMultilevel"/>
    <w:tmpl w:val="A498CC10"/>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664A6E08"/>
    <w:multiLevelType w:val="hybridMultilevel"/>
    <w:tmpl w:val="11CC0B7C"/>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6E2C4AB8"/>
    <w:multiLevelType w:val="hybridMultilevel"/>
    <w:tmpl w:val="60307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B1E7737"/>
    <w:multiLevelType w:val="hybridMultilevel"/>
    <w:tmpl w:val="8200ABA2"/>
    <w:lvl w:ilvl="0" w:tplc="B98E18D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9"/>
  </w:num>
  <w:num w:numId="4">
    <w:abstractNumId w:val="0"/>
  </w:num>
  <w:num w:numId="5">
    <w:abstractNumId w:val="12"/>
  </w:num>
  <w:num w:numId="6">
    <w:abstractNumId w:val="7"/>
  </w:num>
  <w:num w:numId="7">
    <w:abstractNumId w:val="2"/>
  </w:num>
  <w:num w:numId="8">
    <w:abstractNumId w:val="1"/>
  </w:num>
  <w:num w:numId="9">
    <w:abstractNumId w:val="8"/>
  </w:num>
  <w:num w:numId="10">
    <w:abstractNumId w:val="4"/>
  </w:num>
  <w:num w:numId="11">
    <w:abstractNumId w:val="6"/>
  </w:num>
  <w:num w:numId="12">
    <w:abstractNumId w:val="3"/>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6E5A9E"/>
    <w:rsid w:val="00001722"/>
    <w:rsid w:val="000017C6"/>
    <w:rsid w:val="00001D9F"/>
    <w:rsid w:val="00002180"/>
    <w:rsid w:val="00002701"/>
    <w:rsid w:val="00002A80"/>
    <w:rsid w:val="00003640"/>
    <w:rsid w:val="000039AB"/>
    <w:rsid w:val="000070C6"/>
    <w:rsid w:val="00007A98"/>
    <w:rsid w:val="0001046B"/>
    <w:rsid w:val="000108FF"/>
    <w:rsid w:val="00011BDF"/>
    <w:rsid w:val="00012D6A"/>
    <w:rsid w:val="0001309C"/>
    <w:rsid w:val="00014068"/>
    <w:rsid w:val="00014650"/>
    <w:rsid w:val="000176E4"/>
    <w:rsid w:val="0002040A"/>
    <w:rsid w:val="000205A8"/>
    <w:rsid w:val="00020DD0"/>
    <w:rsid w:val="00020E0E"/>
    <w:rsid w:val="0002192A"/>
    <w:rsid w:val="00021F2B"/>
    <w:rsid w:val="000222BB"/>
    <w:rsid w:val="0002264A"/>
    <w:rsid w:val="000231C7"/>
    <w:rsid w:val="00023565"/>
    <w:rsid w:val="00024EEF"/>
    <w:rsid w:val="00025273"/>
    <w:rsid w:val="000256C1"/>
    <w:rsid w:val="000257FE"/>
    <w:rsid w:val="000273F8"/>
    <w:rsid w:val="000277C8"/>
    <w:rsid w:val="0003199B"/>
    <w:rsid w:val="000327D6"/>
    <w:rsid w:val="000327F9"/>
    <w:rsid w:val="00032A58"/>
    <w:rsid w:val="00033205"/>
    <w:rsid w:val="00033CFC"/>
    <w:rsid w:val="00036676"/>
    <w:rsid w:val="00036AD7"/>
    <w:rsid w:val="00037041"/>
    <w:rsid w:val="000377E9"/>
    <w:rsid w:val="00040169"/>
    <w:rsid w:val="00042012"/>
    <w:rsid w:val="0004395A"/>
    <w:rsid w:val="000439F0"/>
    <w:rsid w:val="00044878"/>
    <w:rsid w:val="00044C26"/>
    <w:rsid w:val="000457CE"/>
    <w:rsid w:val="00046A87"/>
    <w:rsid w:val="000505DD"/>
    <w:rsid w:val="00051202"/>
    <w:rsid w:val="00051897"/>
    <w:rsid w:val="000532E6"/>
    <w:rsid w:val="00055145"/>
    <w:rsid w:val="0005556C"/>
    <w:rsid w:val="00055A14"/>
    <w:rsid w:val="00056B42"/>
    <w:rsid w:val="000570DD"/>
    <w:rsid w:val="00057219"/>
    <w:rsid w:val="000609E7"/>
    <w:rsid w:val="00060B7B"/>
    <w:rsid w:val="00061AC8"/>
    <w:rsid w:val="00061F13"/>
    <w:rsid w:val="000627AC"/>
    <w:rsid w:val="00062CD5"/>
    <w:rsid w:val="0006339B"/>
    <w:rsid w:val="00064FF2"/>
    <w:rsid w:val="000655F1"/>
    <w:rsid w:val="00065C69"/>
    <w:rsid w:val="00066709"/>
    <w:rsid w:val="0006760D"/>
    <w:rsid w:val="0007106B"/>
    <w:rsid w:val="000712C0"/>
    <w:rsid w:val="000749EF"/>
    <w:rsid w:val="00074F0D"/>
    <w:rsid w:val="000763DC"/>
    <w:rsid w:val="000763F8"/>
    <w:rsid w:val="00076985"/>
    <w:rsid w:val="00077C7F"/>
    <w:rsid w:val="0008078C"/>
    <w:rsid w:val="0008200B"/>
    <w:rsid w:val="00082911"/>
    <w:rsid w:val="0008412E"/>
    <w:rsid w:val="0008428C"/>
    <w:rsid w:val="00086536"/>
    <w:rsid w:val="00087001"/>
    <w:rsid w:val="0008748E"/>
    <w:rsid w:val="000901EA"/>
    <w:rsid w:val="000908C8"/>
    <w:rsid w:val="000910FD"/>
    <w:rsid w:val="00091B2B"/>
    <w:rsid w:val="00091E6A"/>
    <w:rsid w:val="000924C4"/>
    <w:rsid w:val="000930E3"/>
    <w:rsid w:val="00094318"/>
    <w:rsid w:val="00094560"/>
    <w:rsid w:val="000954F5"/>
    <w:rsid w:val="000959E6"/>
    <w:rsid w:val="00096063"/>
    <w:rsid w:val="00096264"/>
    <w:rsid w:val="00097553"/>
    <w:rsid w:val="000A0B60"/>
    <w:rsid w:val="000A29F2"/>
    <w:rsid w:val="000A3640"/>
    <w:rsid w:val="000A61B6"/>
    <w:rsid w:val="000A6227"/>
    <w:rsid w:val="000A74A0"/>
    <w:rsid w:val="000B1103"/>
    <w:rsid w:val="000B1322"/>
    <w:rsid w:val="000B2F61"/>
    <w:rsid w:val="000B33F9"/>
    <w:rsid w:val="000B5F3D"/>
    <w:rsid w:val="000B6D15"/>
    <w:rsid w:val="000C03BD"/>
    <w:rsid w:val="000C078F"/>
    <w:rsid w:val="000C0956"/>
    <w:rsid w:val="000C09ED"/>
    <w:rsid w:val="000C0FEF"/>
    <w:rsid w:val="000C158B"/>
    <w:rsid w:val="000C1CBC"/>
    <w:rsid w:val="000C1D56"/>
    <w:rsid w:val="000C49BC"/>
    <w:rsid w:val="000C6FCC"/>
    <w:rsid w:val="000D161F"/>
    <w:rsid w:val="000D1A27"/>
    <w:rsid w:val="000D1D14"/>
    <w:rsid w:val="000D1F3E"/>
    <w:rsid w:val="000D2EAF"/>
    <w:rsid w:val="000D3BF2"/>
    <w:rsid w:val="000D4BD8"/>
    <w:rsid w:val="000D7F1E"/>
    <w:rsid w:val="000E0779"/>
    <w:rsid w:val="000E11E2"/>
    <w:rsid w:val="000E1821"/>
    <w:rsid w:val="000E2536"/>
    <w:rsid w:val="000E281D"/>
    <w:rsid w:val="000E2F6B"/>
    <w:rsid w:val="000E2FD4"/>
    <w:rsid w:val="000E3ED3"/>
    <w:rsid w:val="000E4189"/>
    <w:rsid w:val="000E4F78"/>
    <w:rsid w:val="000E4FF3"/>
    <w:rsid w:val="000E575C"/>
    <w:rsid w:val="000E692D"/>
    <w:rsid w:val="000E7841"/>
    <w:rsid w:val="000F03E1"/>
    <w:rsid w:val="000F08AD"/>
    <w:rsid w:val="000F08D8"/>
    <w:rsid w:val="000F0DB2"/>
    <w:rsid w:val="000F1660"/>
    <w:rsid w:val="000F2563"/>
    <w:rsid w:val="000F2C33"/>
    <w:rsid w:val="000F39FB"/>
    <w:rsid w:val="000F3AEF"/>
    <w:rsid w:val="000F3BB3"/>
    <w:rsid w:val="000F3CC0"/>
    <w:rsid w:val="000F4E94"/>
    <w:rsid w:val="000F5A64"/>
    <w:rsid w:val="000F6520"/>
    <w:rsid w:val="000F65BE"/>
    <w:rsid w:val="000F6A70"/>
    <w:rsid w:val="000F6D92"/>
    <w:rsid w:val="000F7B01"/>
    <w:rsid w:val="0010091E"/>
    <w:rsid w:val="00100CC8"/>
    <w:rsid w:val="00101553"/>
    <w:rsid w:val="00103B74"/>
    <w:rsid w:val="00104585"/>
    <w:rsid w:val="001056B2"/>
    <w:rsid w:val="00106347"/>
    <w:rsid w:val="001064AA"/>
    <w:rsid w:val="0010695B"/>
    <w:rsid w:val="00106B76"/>
    <w:rsid w:val="0010735B"/>
    <w:rsid w:val="00107656"/>
    <w:rsid w:val="00111528"/>
    <w:rsid w:val="0011161E"/>
    <w:rsid w:val="00111FDD"/>
    <w:rsid w:val="00111FED"/>
    <w:rsid w:val="00112661"/>
    <w:rsid w:val="001128E5"/>
    <w:rsid w:val="00112D07"/>
    <w:rsid w:val="001137A1"/>
    <w:rsid w:val="00113BB6"/>
    <w:rsid w:val="001141A6"/>
    <w:rsid w:val="00116816"/>
    <w:rsid w:val="00117F96"/>
    <w:rsid w:val="00120A91"/>
    <w:rsid w:val="00122269"/>
    <w:rsid w:val="001222A7"/>
    <w:rsid w:val="00122709"/>
    <w:rsid w:val="00122984"/>
    <w:rsid w:val="001231FD"/>
    <w:rsid w:val="0012471A"/>
    <w:rsid w:val="0012772C"/>
    <w:rsid w:val="00127FF7"/>
    <w:rsid w:val="00130A51"/>
    <w:rsid w:val="00131C29"/>
    <w:rsid w:val="001332E1"/>
    <w:rsid w:val="0013400E"/>
    <w:rsid w:val="00134756"/>
    <w:rsid w:val="00134920"/>
    <w:rsid w:val="00134F96"/>
    <w:rsid w:val="0013590C"/>
    <w:rsid w:val="00135F8E"/>
    <w:rsid w:val="00136019"/>
    <w:rsid w:val="00137161"/>
    <w:rsid w:val="001374F1"/>
    <w:rsid w:val="0013790C"/>
    <w:rsid w:val="001403CA"/>
    <w:rsid w:val="00140421"/>
    <w:rsid w:val="00140EE4"/>
    <w:rsid w:val="00140FC5"/>
    <w:rsid w:val="001413C5"/>
    <w:rsid w:val="00141B35"/>
    <w:rsid w:val="00141E78"/>
    <w:rsid w:val="00141F56"/>
    <w:rsid w:val="00142AC2"/>
    <w:rsid w:val="00142DA4"/>
    <w:rsid w:val="001436E0"/>
    <w:rsid w:val="001446B2"/>
    <w:rsid w:val="001453AF"/>
    <w:rsid w:val="00145C00"/>
    <w:rsid w:val="00146C05"/>
    <w:rsid w:val="00147E9C"/>
    <w:rsid w:val="00150095"/>
    <w:rsid w:val="00150711"/>
    <w:rsid w:val="00150975"/>
    <w:rsid w:val="001528FC"/>
    <w:rsid w:val="001536A0"/>
    <w:rsid w:val="00153BC1"/>
    <w:rsid w:val="00153C93"/>
    <w:rsid w:val="0015443B"/>
    <w:rsid w:val="00157BA0"/>
    <w:rsid w:val="00160F71"/>
    <w:rsid w:val="001610D7"/>
    <w:rsid w:val="00161626"/>
    <w:rsid w:val="00161E7A"/>
    <w:rsid w:val="00162CE4"/>
    <w:rsid w:val="00163595"/>
    <w:rsid w:val="00163805"/>
    <w:rsid w:val="00165CAB"/>
    <w:rsid w:val="00166458"/>
    <w:rsid w:val="00166A78"/>
    <w:rsid w:val="0016758D"/>
    <w:rsid w:val="00167680"/>
    <w:rsid w:val="00167F8C"/>
    <w:rsid w:val="00170893"/>
    <w:rsid w:val="00170995"/>
    <w:rsid w:val="00171D8A"/>
    <w:rsid w:val="00172036"/>
    <w:rsid w:val="00172DB5"/>
    <w:rsid w:val="001735EC"/>
    <w:rsid w:val="00174016"/>
    <w:rsid w:val="001756C4"/>
    <w:rsid w:val="001772FC"/>
    <w:rsid w:val="00181444"/>
    <w:rsid w:val="0018165A"/>
    <w:rsid w:val="00181C42"/>
    <w:rsid w:val="0018350D"/>
    <w:rsid w:val="00183ECA"/>
    <w:rsid w:val="001841F9"/>
    <w:rsid w:val="001842B2"/>
    <w:rsid w:val="00184DA6"/>
    <w:rsid w:val="001857AE"/>
    <w:rsid w:val="00185BCA"/>
    <w:rsid w:val="00186211"/>
    <w:rsid w:val="001871A6"/>
    <w:rsid w:val="001874D9"/>
    <w:rsid w:val="00187586"/>
    <w:rsid w:val="0019051A"/>
    <w:rsid w:val="00190656"/>
    <w:rsid w:val="00191197"/>
    <w:rsid w:val="00192323"/>
    <w:rsid w:val="00192436"/>
    <w:rsid w:val="001948E1"/>
    <w:rsid w:val="00194D55"/>
    <w:rsid w:val="001958C2"/>
    <w:rsid w:val="00195B24"/>
    <w:rsid w:val="001968B6"/>
    <w:rsid w:val="001A1652"/>
    <w:rsid w:val="001A1A76"/>
    <w:rsid w:val="001A28D3"/>
    <w:rsid w:val="001A4B13"/>
    <w:rsid w:val="001A4C9F"/>
    <w:rsid w:val="001A62E8"/>
    <w:rsid w:val="001A7633"/>
    <w:rsid w:val="001B053D"/>
    <w:rsid w:val="001B0BDB"/>
    <w:rsid w:val="001B0F80"/>
    <w:rsid w:val="001B1500"/>
    <w:rsid w:val="001B2E1C"/>
    <w:rsid w:val="001B2EF8"/>
    <w:rsid w:val="001B4844"/>
    <w:rsid w:val="001B4E5F"/>
    <w:rsid w:val="001B58CD"/>
    <w:rsid w:val="001B693E"/>
    <w:rsid w:val="001B7934"/>
    <w:rsid w:val="001B7E64"/>
    <w:rsid w:val="001C0D0D"/>
    <w:rsid w:val="001C0D42"/>
    <w:rsid w:val="001C1760"/>
    <w:rsid w:val="001C2393"/>
    <w:rsid w:val="001C255E"/>
    <w:rsid w:val="001C27FD"/>
    <w:rsid w:val="001C2E84"/>
    <w:rsid w:val="001C34AE"/>
    <w:rsid w:val="001C4194"/>
    <w:rsid w:val="001C4401"/>
    <w:rsid w:val="001C44B6"/>
    <w:rsid w:val="001C4679"/>
    <w:rsid w:val="001C6F3A"/>
    <w:rsid w:val="001D1307"/>
    <w:rsid w:val="001D1AFA"/>
    <w:rsid w:val="001D1F49"/>
    <w:rsid w:val="001D2AA3"/>
    <w:rsid w:val="001D2CD4"/>
    <w:rsid w:val="001D3245"/>
    <w:rsid w:val="001D3BE8"/>
    <w:rsid w:val="001D3E51"/>
    <w:rsid w:val="001D5166"/>
    <w:rsid w:val="001D5625"/>
    <w:rsid w:val="001D56D4"/>
    <w:rsid w:val="001D57A8"/>
    <w:rsid w:val="001D5DF4"/>
    <w:rsid w:val="001D77A5"/>
    <w:rsid w:val="001E121A"/>
    <w:rsid w:val="001E12A7"/>
    <w:rsid w:val="001E16BD"/>
    <w:rsid w:val="001E2F4B"/>
    <w:rsid w:val="001E3DE9"/>
    <w:rsid w:val="001E4CD1"/>
    <w:rsid w:val="001E5C2F"/>
    <w:rsid w:val="001E6177"/>
    <w:rsid w:val="001E6D68"/>
    <w:rsid w:val="001E6E88"/>
    <w:rsid w:val="001E718C"/>
    <w:rsid w:val="001F112F"/>
    <w:rsid w:val="001F1C48"/>
    <w:rsid w:val="001F3AE0"/>
    <w:rsid w:val="001F3AE9"/>
    <w:rsid w:val="001F3F58"/>
    <w:rsid w:val="001F407D"/>
    <w:rsid w:val="001F43AD"/>
    <w:rsid w:val="001F4676"/>
    <w:rsid w:val="001F4F25"/>
    <w:rsid w:val="001F5FDA"/>
    <w:rsid w:val="001F7200"/>
    <w:rsid w:val="001F7645"/>
    <w:rsid w:val="00200CB5"/>
    <w:rsid w:val="00201677"/>
    <w:rsid w:val="0020227B"/>
    <w:rsid w:val="002029E3"/>
    <w:rsid w:val="00202BB2"/>
    <w:rsid w:val="00203C2F"/>
    <w:rsid w:val="00204793"/>
    <w:rsid w:val="002060FD"/>
    <w:rsid w:val="0021198A"/>
    <w:rsid w:val="00212505"/>
    <w:rsid w:val="002129D5"/>
    <w:rsid w:val="002133F6"/>
    <w:rsid w:val="00213AFF"/>
    <w:rsid w:val="00214132"/>
    <w:rsid w:val="0021474F"/>
    <w:rsid w:val="002147B0"/>
    <w:rsid w:val="00214D7D"/>
    <w:rsid w:val="00221565"/>
    <w:rsid w:val="00221958"/>
    <w:rsid w:val="00222B01"/>
    <w:rsid w:val="00222C84"/>
    <w:rsid w:val="002238C8"/>
    <w:rsid w:val="00223BD6"/>
    <w:rsid w:val="00223D39"/>
    <w:rsid w:val="00224738"/>
    <w:rsid w:val="00224D13"/>
    <w:rsid w:val="002256C2"/>
    <w:rsid w:val="002261C8"/>
    <w:rsid w:val="002266EB"/>
    <w:rsid w:val="002269A0"/>
    <w:rsid w:val="00227091"/>
    <w:rsid w:val="0022789F"/>
    <w:rsid w:val="00227D2E"/>
    <w:rsid w:val="00230578"/>
    <w:rsid w:val="00230785"/>
    <w:rsid w:val="00230D9B"/>
    <w:rsid w:val="00230F7B"/>
    <w:rsid w:val="00231CDA"/>
    <w:rsid w:val="002322D7"/>
    <w:rsid w:val="0023286D"/>
    <w:rsid w:val="00232B3E"/>
    <w:rsid w:val="002339EA"/>
    <w:rsid w:val="002353E3"/>
    <w:rsid w:val="002355E3"/>
    <w:rsid w:val="00236160"/>
    <w:rsid w:val="0023625C"/>
    <w:rsid w:val="00236773"/>
    <w:rsid w:val="00237098"/>
    <w:rsid w:val="0023709B"/>
    <w:rsid w:val="002375D6"/>
    <w:rsid w:val="00240A52"/>
    <w:rsid w:val="0024100E"/>
    <w:rsid w:val="002413A7"/>
    <w:rsid w:val="00241BB3"/>
    <w:rsid w:val="00241C00"/>
    <w:rsid w:val="0024290A"/>
    <w:rsid w:val="00243054"/>
    <w:rsid w:val="00244D94"/>
    <w:rsid w:val="0024544D"/>
    <w:rsid w:val="002458CE"/>
    <w:rsid w:val="00245EBF"/>
    <w:rsid w:val="002464B3"/>
    <w:rsid w:val="0024668D"/>
    <w:rsid w:val="002466EB"/>
    <w:rsid w:val="00247004"/>
    <w:rsid w:val="002504E8"/>
    <w:rsid w:val="002504F8"/>
    <w:rsid w:val="00251217"/>
    <w:rsid w:val="002514E7"/>
    <w:rsid w:val="0025233C"/>
    <w:rsid w:val="0025265B"/>
    <w:rsid w:val="00252A43"/>
    <w:rsid w:val="002531B6"/>
    <w:rsid w:val="00253218"/>
    <w:rsid w:val="00253D84"/>
    <w:rsid w:val="002546C8"/>
    <w:rsid w:val="00254FE5"/>
    <w:rsid w:val="00255E33"/>
    <w:rsid w:val="0025627C"/>
    <w:rsid w:val="00256327"/>
    <w:rsid w:val="0025676F"/>
    <w:rsid w:val="00257DFF"/>
    <w:rsid w:val="002607B8"/>
    <w:rsid w:val="0026239F"/>
    <w:rsid w:val="00263B14"/>
    <w:rsid w:val="0026510E"/>
    <w:rsid w:val="0026534A"/>
    <w:rsid w:val="00265534"/>
    <w:rsid w:val="0026557F"/>
    <w:rsid w:val="00265B91"/>
    <w:rsid w:val="002661FB"/>
    <w:rsid w:val="00266EC9"/>
    <w:rsid w:val="00267466"/>
    <w:rsid w:val="0026753C"/>
    <w:rsid w:val="00267903"/>
    <w:rsid w:val="00270A94"/>
    <w:rsid w:val="00271087"/>
    <w:rsid w:val="00271795"/>
    <w:rsid w:val="002750A1"/>
    <w:rsid w:val="00275643"/>
    <w:rsid w:val="002756FA"/>
    <w:rsid w:val="00275701"/>
    <w:rsid w:val="00277548"/>
    <w:rsid w:val="00280763"/>
    <w:rsid w:val="00282511"/>
    <w:rsid w:val="00283330"/>
    <w:rsid w:val="0028422E"/>
    <w:rsid w:val="002842F4"/>
    <w:rsid w:val="00284A3C"/>
    <w:rsid w:val="00284C35"/>
    <w:rsid w:val="002866F6"/>
    <w:rsid w:val="00286763"/>
    <w:rsid w:val="00287B60"/>
    <w:rsid w:val="00290709"/>
    <w:rsid w:val="00290B2B"/>
    <w:rsid w:val="0029121F"/>
    <w:rsid w:val="00293399"/>
    <w:rsid w:val="00293B6B"/>
    <w:rsid w:val="00295236"/>
    <w:rsid w:val="00295413"/>
    <w:rsid w:val="00295D78"/>
    <w:rsid w:val="00296194"/>
    <w:rsid w:val="00296E79"/>
    <w:rsid w:val="00296F7A"/>
    <w:rsid w:val="002979DC"/>
    <w:rsid w:val="00297F42"/>
    <w:rsid w:val="002A085D"/>
    <w:rsid w:val="002A11CE"/>
    <w:rsid w:val="002A13D1"/>
    <w:rsid w:val="002A14AD"/>
    <w:rsid w:val="002A18B9"/>
    <w:rsid w:val="002A26BE"/>
    <w:rsid w:val="002A2EF2"/>
    <w:rsid w:val="002A3189"/>
    <w:rsid w:val="002A396B"/>
    <w:rsid w:val="002A480E"/>
    <w:rsid w:val="002A502D"/>
    <w:rsid w:val="002A50F0"/>
    <w:rsid w:val="002A562F"/>
    <w:rsid w:val="002A6660"/>
    <w:rsid w:val="002A6B4F"/>
    <w:rsid w:val="002A728B"/>
    <w:rsid w:val="002A7343"/>
    <w:rsid w:val="002B0A34"/>
    <w:rsid w:val="002B1586"/>
    <w:rsid w:val="002B216F"/>
    <w:rsid w:val="002B3FD1"/>
    <w:rsid w:val="002B4AC5"/>
    <w:rsid w:val="002B4E3E"/>
    <w:rsid w:val="002B5436"/>
    <w:rsid w:val="002B5AA8"/>
    <w:rsid w:val="002B5CEF"/>
    <w:rsid w:val="002B6989"/>
    <w:rsid w:val="002B6A5A"/>
    <w:rsid w:val="002B6A8C"/>
    <w:rsid w:val="002B6D92"/>
    <w:rsid w:val="002B7358"/>
    <w:rsid w:val="002B77A6"/>
    <w:rsid w:val="002C08E5"/>
    <w:rsid w:val="002C0C51"/>
    <w:rsid w:val="002C1A20"/>
    <w:rsid w:val="002C1A9B"/>
    <w:rsid w:val="002C2052"/>
    <w:rsid w:val="002C2518"/>
    <w:rsid w:val="002C28D1"/>
    <w:rsid w:val="002C2ACE"/>
    <w:rsid w:val="002C44E1"/>
    <w:rsid w:val="002C4E67"/>
    <w:rsid w:val="002C63FA"/>
    <w:rsid w:val="002C6550"/>
    <w:rsid w:val="002C7704"/>
    <w:rsid w:val="002C79B1"/>
    <w:rsid w:val="002D0A94"/>
    <w:rsid w:val="002D1A2B"/>
    <w:rsid w:val="002D352E"/>
    <w:rsid w:val="002D4783"/>
    <w:rsid w:val="002D54C6"/>
    <w:rsid w:val="002D616C"/>
    <w:rsid w:val="002D793C"/>
    <w:rsid w:val="002E0051"/>
    <w:rsid w:val="002E1091"/>
    <w:rsid w:val="002E1825"/>
    <w:rsid w:val="002E1CD7"/>
    <w:rsid w:val="002E2199"/>
    <w:rsid w:val="002E3830"/>
    <w:rsid w:val="002E4C6B"/>
    <w:rsid w:val="002E5232"/>
    <w:rsid w:val="002E5CAC"/>
    <w:rsid w:val="002E6E2C"/>
    <w:rsid w:val="002F11D2"/>
    <w:rsid w:val="002F1AEA"/>
    <w:rsid w:val="002F2924"/>
    <w:rsid w:val="002F3509"/>
    <w:rsid w:val="002F3F16"/>
    <w:rsid w:val="002F4409"/>
    <w:rsid w:val="002F50FF"/>
    <w:rsid w:val="002F62A4"/>
    <w:rsid w:val="002F664D"/>
    <w:rsid w:val="002F684F"/>
    <w:rsid w:val="002F6E52"/>
    <w:rsid w:val="002F6EEA"/>
    <w:rsid w:val="002F79C1"/>
    <w:rsid w:val="0030169F"/>
    <w:rsid w:val="00302733"/>
    <w:rsid w:val="00302C7B"/>
    <w:rsid w:val="00302FE1"/>
    <w:rsid w:val="00303E9A"/>
    <w:rsid w:val="00304BC4"/>
    <w:rsid w:val="00304C04"/>
    <w:rsid w:val="00304E19"/>
    <w:rsid w:val="00306287"/>
    <w:rsid w:val="00306659"/>
    <w:rsid w:val="0031021E"/>
    <w:rsid w:val="003124E9"/>
    <w:rsid w:val="0031276D"/>
    <w:rsid w:val="003129AE"/>
    <w:rsid w:val="00314E8B"/>
    <w:rsid w:val="00315628"/>
    <w:rsid w:val="0031618E"/>
    <w:rsid w:val="00316EE8"/>
    <w:rsid w:val="003176AA"/>
    <w:rsid w:val="00320D05"/>
    <w:rsid w:val="003211B4"/>
    <w:rsid w:val="003224F9"/>
    <w:rsid w:val="00322933"/>
    <w:rsid w:val="00323937"/>
    <w:rsid w:val="003244E4"/>
    <w:rsid w:val="0032473B"/>
    <w:rsid w:val="0032475E"/>
    <w:rsid w:val="00324B6E"/>
    <w:rsid w:val="0032718D"/>
    <w:rsid w:val="0032735E"/>
    <w:rsid w:val="003302D3"/>
    <w:rsid w:val="00331423"/>
    <w:rsid w:val="00332D04"/>
    <w:rsid w:val="00332F1E"/>
    <w:rsid w:val="00334872"/>
    <w:rsid w:val="0033510B"/>
    <w:rsid w:val="00336597"/>
    <w:rsid w:val="00336DC3"/>
    <w:rsid w:val="00336F7F"/>
    <w:rsid w:val="0033783F"/>
    <w:rsid w:val="0033796E"/>
    <w:rsid w:val="00337C14"/>
    <w:rsid w:val="00337C3A"/>
    <w:rsid w:val="003406E3"/>
    <w:rsid w:val="00340834"/>
    <w:rsid w:val="00340BE8"/>
    <w:rsid w:val="00340E05"/>
    <w:rsid w:val="00341569"/>
    <w:rsid w:val="00341737"/>
    <w:rsid w:val="00343278"/>
    <w:rsid w:val="0034346E"/>
    <w:rsid w:val="003435D1"/>
    <w:rsid w:val="003437EA"/>
    <w:rsid w:val="003440B2"/>
    <w:rsid w:val="00344F73"/>
    <w:rsid w:val="00344FEA"/>
    <w:rsid w:val="003454F2"/>
    <w:rsid w:val="00345D9D"/>
    <w:rsid w:val="00346CAF"/>
    <w:rsid w:val="00346DF1"/>
    <w:rsid w:val="00346EC5"/>
    <w:rsid w:val="003474AE"/>
    <w:rsid w:val="00347BED"/>
    <w:rsid w:val="00347E5A"/>
    <w:rsid w:val="00347E72"/>
    <w:rsid w:val="00350B3F"/>
    <w:rsid w:val="00350F77"/>
    <w:rsid w:val="0035163A"/>
    <w:rsid w:val="00351BC8"/>
    <w:rsid w:val="003520B6"/>
    <w:rsid w:val="00352136"/>
    <w:rsid w:val="0035218A"/>
    <w:rsid w:val="0035239E"/>
    <w:rsid w:val="0035249E"/>
    <w:rsid w:val="00352DD5"/>
    <w:rsid w:val="003532E9"/>
    <w:rsid w:val="003537EC"/>
    <w:rsid w:val="00354EB6"/>
    <w:rsid w:val="00355318"/>
    <w:rsid w:val="0035540C"/>
    <w:rsid w:val="00357008"/>
    <w:rsid w:val="00357011"/>
    <w:rsid w:val="0036114D"/>
    <w:rsid w:val="00361CA8"/>
    <w:rsid w:val="00364D67"/>
    <w:rsid w:val="00365B7D"/>
    <w:rsid w:val="00367161"/>
    <w:rsid w:val="00371E6D"/>
    <w:rsid w:val="00372513"/>
    <w:rsid w:val="003727E0"/>
    <w:rsid w:val="00372A77"/>
    <w:rsid w:val="00373B3C"/>
    <w:rsid w:val="003743AA"/>
    <w:rsid w:val="00375B10"/>
    <w:rsid w:val="0037622B"/>
    <w:rsid w:val="00376AFF"/>
    <w:rsid w:val="00380E8A"/>
    <w:rsid w:val="0038191E"/>
    <w:rsid w:val="00381959"/>
    <w:rsid w:val="00382BC6"/>
    <w:rsid w:val="0038361C"/>
    <w:rsid w:val="0038432E"/>
    <w:rsid w:val="00384DB6"/>
    <w:rsid w:val="003875B5"/>
    <w:rsid w:val="00387872"/>
    <w:rsid w:val="00391F23"/>
    <w:rsid w:val="00393E59"/>
    <w:rsid w:val="0039438B"/>
    <w:rsid w:val="00395DFE"/>
    <w:rsid w:val="00395F8B"/>
    <w:rsid w:val="003965C2"/>
    <w:rsid w:val="00396B1C"/>
    <w:rsid w:val="00396EC5"/>
    <w:rsid w:val="003971B8"/>
    <w:rsid w:val="003A01DF"/>
    <w:rsid w:val="003A0843"/>
    <w:rsid w:val="003A0B20"/>
    <w:rsid w:val="003A2667"/>
    <w:rsid w:val="003A28F1"/>
    <w:rsid w:val="003A36B3"/>
    <w:rsid w:val="003A452E"/>
    <w:rsid w:val="003A4799"/>
    <w:rsid w:val="003A6807"/>
    <w:rsid w:val="003A69B0"/>
    <w:rsid w:val="003A6A5C"/>
    <w:rsid w:val="003A7759"/>
    <w:rsid w:val="003B1A2C"/>
    <w:rsid w:val="003B1E89"/>
    <w:rsid w:val="003B2167"/>
    <w:rsid w:val="003B39B1"/>
    <w:rsid w:val="003B4177"/>
    <w:rsid w:val="003B469A"/>
    <w:rsid w:val="003B4FF5"/>
    <w:rsid w:val="003B58B2"/>
    <w:rsid w:val="003B5E70"/>
    <w:rsid w:val="003B6359"/>
    <w:rsid w:val="003B6B7E"/>
    <w:rsid w:val="003B7080"/>
    <w:rsid w:val="003C13DF"/>
    <w:rsid w:val="003C1795"/>
    <w:rsid w:val="003C25E2"/>
    <w:rsid w:val="003C4D32"/>
    <w:rsid w:val="003C549A"/>
    <w:rsid w:val="003C6F65"/>
    <w:rsid w:val="003C7B6A"/>
    <w:rsid w:val="003D074E"/>
    <w:rsid w:val="003D10C9"/>
    <w:rsid w:val="003D1551"/>
    <w:rsid w:val="003D2763"/>
    <w:rsid w:val="003D316D"/>
    <w:rsid w:val="003D453A"/>
    <w:rsid w:val="003D5D36"/>
    <w:rsid w:val="003D705C"/>
    <w:rsid w:val="003D72AB"/>
    <w:rsid w:val="003D77A0"/>
    <w:rsid w:val="003E0C57"/>
    <w:rsid w:val="003E1493"/>
    <w:rsid w:val="003E175A"/>
    <w:rsid w:val="003E2B54"/>
    <w:rsid w:val="003E5014"/>
    <w:rsid w:val="003E51DA"/>
    <w:rsid w:val="003E5512"/>
    <w:rsid w:val="003E5B66"/>
    <w:rsid w:val="003E6416"/>
    <w:rsid w:val="003E66BB"/>
    <w:rsid w:val="003E68A9"/>
    <w:rsid w:val="003E6C34"/>
    <w:rsid w:val="003E7731"/>
    <w:rsid w:val="003E7870"/>
    <w:rsid w:val="003F0544"/>
    <w:rsid w:val="003F0559"/>
    <w:rsid w:val="003F1267"/>
    <w:rsid w:val="003F3B94"/>
    <w:rsid w:val="003F415F"/>
    <w:rsid w:val="003F4210"/>
    <w:rsid w:val="003F48CA"/>
    <w:rsid w:val="003F4F3C"/>
    <w:rsid w:val="003F565B"/>
    <w:rsid w:val="003F73B6"/>
    <w:rsid w:val="003F740D"/>
    <w:rsid w:val="003F7DA2"/>
    <w:rsid w:val="003F7FD8"/>
    <w:rsid w:val="00400677"/>
    <w:rsid w:val="00400773"/>
    <w:rsid w:val="00400AE1"/>
    <w:rsid w:val="00400AF5"/>
    <w:rsid w:val="00401072"/>
    <w:rsid w:val="00401126"/>
    <w:rsid w:val="00402321"/>
    <w:rsid w:val="00402EC7"/>
    <w:rsid w:val="00403C5A"/>
    <w:rsid w:val="0040421B"/>
    <w:rsid w:val="00405619"/>
    <w:rsid w:val="004060A7"/>
    <w:rsid w:val="00406573"/>
    <w:rsid w:val="00406667"/>
    <w:rsid w:val="00406F84"/>
    <w:rsid w:val="00407DC6"/>
    <w:rsid w:val="00411E30"/>
    <w:rsid w:val="00411E3F"/>
    <w:rsid w:val="00411F62"/>
    <w:rsid w:val="0041442C"/>
    <w:rsid w:val="0041670A"/>
    <w:rsid w:val="00420D3A"/>
    <w:rsid w:val="004214C8"/>
    <w:rsid w:val="004216F8"/>
    <w:rsid w:val="0042247C"/>
    <w:rsid w:val="004227EE"/>
    <w:rsid w:val="004234E7"/>
    <w:rsid w:val="004237A6"/>
    <w:rsid w:val="00424116"/>
    <w:rsid w:val="00424217"/>
    <w:rsid w:val="0042524A"/>
    <w:rsid w:val="0042591A"/>
    <w:rsid w:val="00426138"/>
    <w:rsid w:val="00427F54"/>
    <w:rsid w:val="00430A82"/>
    <w:rsid w:val="004315E0"/>
    <w:rsid w:val="004316A3"/>
    <w:rsid w:val="00432C85"/>
    <w:rsid w:val="004334DA"/>
    <w:rsid w:val="00433EB8"/>
    <w:rsid w:val="00435490"/>
    <w:rsid w:val="00435789"/>
    <w:rsid w:val="00435855"/>
    <w:rsid w:val="004359FC"/>
    <w:rsid w:val="0044177B"/>
    <w:rsid w:val="0044179A"/>
    <w:rsid w:val="00442256"/>
    <w:rsid w:val="004433CD"/>
    <w:rsid w:val="004454F6"/>
    <w:rsid w:val="00445F2B"/>
    <w:rsid w:val="004461F3"/>
    <w:rsid w:val="004466BF"/>
    <w:rsid w:val="00446A73"/>
    <w:rsid w:val="00446CC6"/>
    <w:rsid w:val="004473E7"/>
    <w:rsid w:val="00451DE3"/>
    <w:rsid w:val="0045255D"/>
    <w:rsid w:val="004525DD"/>
    <w:rsid w:val="00452E1A"/>
    <w:rsid w:val="00453D73"/>
    <w:rsid w:val="00454562"/>
    <w:rsid w:val="004564BD"/>
    <w:rsid w:val="0045763B"/>
    <w:rsid w:val="004605A6"/>
    <w:rsid w:val="004621FB"/>
    <w:rsid w:val="00463240"/>
    <w:rsid w:val="004635B3"/>
    <w:rsid w:val="00463D61"/>
    <w:rsid w:val="004664B6"/>
    <w:rsid w:val="0046653F"/>
    <w:rsid w:val="00466D22"/>
    <w:rsid w:val="00467E0A"/>
    <w:rsid w:val="00467F4D"/>
    <w:rsid w:val="004721E1"/>
    <w:rsid w:val="0047261C"/>
    <w:rsid w:val="00472A18"/>
    <w:rsid w:val="00472B65"/>
    <w:rsid w:val="0047461B"/>
    <w:rsid w:val="004754D7"/>
    <w:rsid w:val="00476E5E"/>
    <w:rsid w:val="0047710E"/>
    <w:rsid w:val="004803D0"/>
    <w:rsid w:val="0048081D"/>
    <w:rsid w:val="00482818"/>
    <w:rsid w:val="00483684"/>
    <w:rsid w:val="004837EA"/>
    <w:rsid w:val="00483DBD"/>
    <w:rsid w:val="00485D8A"/>
    <w:rsid w:val="00486397"/>
    <w:rsid w:val="00487B16"/>
    <w:rsid w:val="004909C8"/>
    <w:rsid w:val="00490B29"/>
    <w:rsid w:val="00491253"/>
    <w:rsid w:val="00491A4C"/>
    <w:rsid w:val="0049265E"/>
    <w:rsid w:val="00494BFE"/>
    <w:rsid w:val="00494EF8"/>
    <w:rsid w:val="00497F90"/>
    <w:rsid w:val="004A1275"/>
    <w:rsid w:val="004A2803"/>
    <w:rsid w:val="004A28C2"/>
    <w:rsid w:val="004A5534"/>
    <w:rsid w:val="004A5A45"/>
    <w:rsid w:val="004A6CBA"/>
    <w:rsid w:val="004A7499"/>
    <w:rsid w:val="004B0234"/>
    <w:rsid w:val="004B0386"/>
    <w:rsid w:val="004B050E"/>
    <w:rsid w:val="004B27E6"/>
    <w:rsid w:val="004B320E"/>
    <w:rsid w:val="004B35FC"/>
    <w:rsid w:val="004B4BE1"/>
    <w:rsid w:val="004B528C"/>
    <w:rsid w:val="004B557A"/>
    <w:rsid w:val="004B57F7"/>
    <w:rsid w:val="004B6D83"/>
    <w:rsid w:val="004B70B7"/>
    <w:rsid w:val="004B7B18"/>
    <w:rsid w:val="004C0BAB"/>
    <w:rsid w:val="004C266A"/>
    <w:rsid w:val="004C27B4"/>
    <w:rsid w:val="004C2AAD"/>
    <w:rsid w:val="004C305B"/>
    <w:rsid w:val="004C3C26"/>
    <w:rsid w:val="004C3EC5"/>
    <w:rsid w:val="004C4A6F"/>
    <w:rsid w:val="004C4AA2"/>
    <w:rsid w:val="004C51FD"/>
    <w:rsid w:val="004C7AC4"/>
    <w:rsid w:val="004D033E"/>
    <w:rsid w:val="004D1658"/>
    <w:rsid w:val="004D1A5E"/>
    <w:rsid w:val="004D1BC8"/>
    <w:rsid w:val="004D1DC4"/>
    <w:rsid w:val="004D2357"/>
    <w:rsid w:val="004D23F6"/>
    <w:rsid w:val="004D25AF"/>
    <w:rsid w:val="004D29FE"/>
    <w:rsid w:val="004D2C1E"/>
    <w:rsid w:val="004D3BB1"/>
    <w:rsid w:val="004D56B2"/>
    <w:rsid w:val="004D584A"/>
    <w:rsid w:val="004D58FC"/>
    <w:rsid w:val="004D6980"/>
    <w:rsid w:val="004E0B2F"/>
    <w:rsid w:val="004E218A"/>
    <w:rsid w:val="004E2893"/>
    <w:rsid w:val="004E2C73"/>
    <w:rsid w:val="004E4AF1"/>
    <w:rsid w:val="004E685D"/>
    <w:rsid w:val="004E7FC0"/>
    <w:rsid w:val="004F0113"/>
    <w:rsid w:val="004F02AD"/>
    <w:rsid w:val="004F0462"/>
    <w:rsid w:val="004F2616"/>
    <w:rsid w:val="004F2626"/>
    <w:rsid w:val="004F2DA9"/>
    <w:rsid w:val="004F3FC2"/>
    <w:rsid w:val="004F463D"/>
    <w:rsid w:val="004F57E2"/>
    <w:rsid w:val="004F5D03"/>
    <w:rsid w:val="004F62D3"/>
    <w:rsid w:val="004F794A"/>
    <w:rsid w:val="00500271"/>
    <w:rsid w:val="005029A0"/>
    <w:rsid w:val="005046B8"/>
    <w:rsid w:val="00505346"/>
    <w:rsid w:val="00506CDD"/>
    <w:rsid w:val="005073CB"/>
    <w:rsid w:val="00507A24"/>
    <w:rsid w:val="00510C3D"/>
    <w:rsid w:val="00511534"/>
    <w:rsid w:val="00513195"/>
    <w:rsid w:val="00513E98"/>
    <w:rsid w:val="005146E6"/>
    <w:rsid w:val="005149AB"/>
    <w:rsid w:val="00514DC5"/>
    <w:rsid w:val="005153A2"/>
    <w:rsid w:val="005156FC"/>
    <w:rsid w:val="00515831"/>
    <w:rsid w:val="00515D91"/>
    <w:rsid w:val="00515E6C"/>
    <w:rsid w:val="005170C0"/>
    <w:rsid w:val="00520E06"/>
    <w:rsid w:val="0052111D"/>
    <w:rsid w:val="005216A4"/>
    <w:rsid w:val="0052185D"/>
    <w:rsid w:val="00521F6F"/>
    <w:rsid w:val="005220D0"/>
    <w:rsid w:val="005229E2"/>
    <w:rsid w:val="00522B76"/>
    <w:rsid w:val="005245EA"/>
    <w:rsid w:val="00525243"/>
    <w:rsid w:val="00526735"/>
    <w:rsid w:val="00527A63"/>
    <w:rsid w:val="00527F9B"/>
    <w:rsid w:val="00531A3D"/>
    <w:rsid w:val="00531DF7"/>
    <w:rsid w:val="005320EC"/>
    <w:rsid w:val="00532D46"/>
    <w:rsid w:val="00532F3C"/>
    <w:rsid w:val="00534589"/>
    <w:rsid w:val="00534826"/>
    <w:rsid w:val="005348E1"/>
    <w:rsid w:val="00537BE3"/>
    <w:rsid w:val="00540784"/>
    <w:rsid w:val="00540DA6"/>
    <w:rsid w:val="00541486"/>
    <w:rsid w:val="00541F21"/>
    <w:rsid w:val="00542DCC"/>
    <w:rsid w:val="0054396E"/>
    <w:rsid w:val="00544038"/>
    <w:rsid w:val="005444C4"/>
    <w:rsid w:val="00544885"/>
    <w:rsid w:val="00544C23"/>
    <w:rsid w:val="005453E0"/>
    <w:rsid w:val="0054599B"/>
    <w:rsid w:val="00547608"/>
    <w:rsid w:val="00550BF2"/>
    <w:rsid w:val="00552CAF"/>
    <w:rsid w:val="00553CFC"/>
    <w:rsid w:val="00554A58"/>
    <w:rsid w:val="00557C3B"/>
    <w:rsid w:val="00561590"/>
    <w:rsid w:val="00561CEC"/>
    <w:rsid w:val="005626B5"/>
    <w:rsid w:val="00562CEA"/>
    <w:rsid w:val="00563C4D"/>
    <w:rsid w:val="0056498C"/>
    <w:rsid w:val="005656F8"/>
    <w:rsid w:val="00565D9F"/>
    <w:rsid w:val="00566A82"/>
    <w:rsid w:val="00566B54"/>
    <w:rsid w:val="00570A1D"/>
    <w:rsid w:val="00571BBD"/>
    <w:rsid w:val="00571F39"/>
    <w:rsid w:val="005727B7"/>
    <w:rsid w:val="0057344C"/>
    <w:rsid w:val="00573D9B"/>
    <w:rsid w:val="00576B51"/>
    <w:rsid w:val="005774D5"/>
    <w:rsid w:val="00577A9F"/>
    <w:rsid w:val="00580AE7"/>
    <w:rsid w:val="00581B56"/>
    <w:rsid w:val="005822F5"/>
    <w:rsid w:val="0058277D"/>
    <w:rsid w:val="0058308C"/>
    <w:rsid w:val="00584202"/>
    <w:rsid w:val="00584B60"/>
    <w:rsid w:val="00585767"/>
    <w:rsid w:val="00585D55"/>
    <w:rsid w:val="00585E06"/>
    <w:rsid w:val="00586064"/>
    <w:rsid w:val="005862F8"/>
    <w:rsid w:val="00586A14"/>
    <w:rsid w:val="00586EC2"/>
    <w:rsid w:val="00586FE4"/>
    <w:rsid w:val="0058721D"/>
    <w:rsid w:val="005877AB"/>
    <w:rsid w:val="00590202"/>
    <w:rsid w:val="0059024D"/>
    <w:rsid w:val="00591616"/>
    <w:rsid w:val="00591AAC"/>
    <w:rsid w:val="00591C5D"/>
    <w:rsid w:val="005922D2"/>
    <w:rsid w:val="005923BE"/>
    <w:rsid w:val="00593312"/>
    <w:rsid w:val="00594DB6"/>
    <w:rsid w:val="00594DE1"/>
    <w:rsid w:val="005952C4"/>
    <w:rsid w:val="00596B09"/>
    <w:rsid w:val="00597F3A"/>
    <w:rsid w:val="005A0839"/>
    <w:rsid w:val="005A1672"/>
    <w:rsid w:val="005A19E0"/>
    <w:rsid w:val="005A2512"/>
    <w:rsid w:val="005A293E"/>
    <w:rsid w:val="005A3B1E"/>
    <w:rsid w:val="005A3C82"/>
    <w:rsid w:val="005A4712"/>
    <w:rsid w:val="005A4C1D"/>
    <w:rsid w:val="005A4C73"/>
    <w:rsid w:val="005A4CEB"/>
    <w:rsid w:val="005A4F5F"/>
    <w:rsid w:val="005B0495"/>
    <w:rsid w:val="005B1C12"/>
    <w:rsid w:val="005B1F03"/>
    <w:rsid w:val="005B4301"/>
    <w:rsid w:val="005B4575"/>
    <w:rsid w:val="005B4951"/>
    <w:rsid w:val="005B4A79"/>
    <w:rsid w:val="005B5223"/>
    <w:rsid w:val="005B538E"/>
    <w:rsid w:val="005B5C93"/>
    <w:rsid w:val="005B63E9"/>
    <w:rsid w:val="005B6767"/>
    <w:rsid w:val="005B684D"/>
    <w:rsid w:val="005B74EC"/>
    <w:rsid w:val="005C0944"/>
    <w:rsid w:val="005C2494"/>
    <w:rsid w:val="005C2DB2"/>
    <w:rsid w:val="005C31AB"/>
    <w:rsid w:val="005C514D"/>
    <w:rsid w:val="005C7618"/>
    <w:rsid w:val="005C7B72"/>
    <w:rsid w:val="005D00E5"/>
    <w:rsid w:val="005D20FE"/>
    <w:rsid w:val="005D25FB"/>
    <w:rsid w:val="005D30BF"/>
    <w:rsid w:val="005D4082"/>
    <w:rsid w:val="005D5192"/>
    <w:rsid w:val="005D592B"/>
    <w:rsid w:val="005D7541"/>
    <w:rsid w:val="005D7DC0"/>
    <w:rsid w:val="005E046D"/>
    <w:rsid w:val="005E0986"/>
    <w:rsid w:val="005E0A9B"/>
    <w:rsid w:val="005E0B15"/>
    <w:rsid w:val="005E2083"/>
    <w:rsid w:val="005E228B"/>
    <w:rsid w:val="005E30E5"/>
    <w:rsid w:val="005E60DC"/>
    <w:rsid w:val="005F0039"/>
    <w:rsid w:val="005F00B8"/>
    <w:rsid w:val="005F0116"/>
    <w:rsid w:val="005F1EB0"/>
    <w:rsid w:val="005F207C"/>
    <w:rsid w:val="005F3390"/>
    <w:rsid w:val="005F33DA"/>
    <w:rsid w:val="005F3E36"/>
    <w:rsid w:val="005F4AD1"/>
    <w:rsid w:val="005F5134"/>
    <w:rsid w:val="005F5D61"/>
    <w:rsid w:val="005F5E40"/>
    <w:rsid w:val="005F626B"/>
    <w:rsid w:val="005F62E2"/>
    <w:rsid w:val="005F74D3"/>
    <w:rsid w:val="005F7584"/>
    <w:rsid w:val="005F7F2C"/>
    <w:rsid w:val="00600948"/>
    <w:rsid w:val="0060190B"/>
    <w:rsid w:val="00601E63"/>
    <w:rsid w:val="006023BC"/>
    <w:rsid w:val="00603638"/>
    <w:rsid w:val="006037A7"/>
    <w:rsid w:val="00604321"/>
    <w:rsid w:val="00605461"/>
    <w:rsid w:val="006070FE"/>
    <w:rsid w:val="006073E0"/>
    <w:rsid w:val="00610B66"/>
    <w:rsid w:val="0061121A"/>
    <w:rsid w:val="00611397"/>
    <w:rsid w:val="00612998"/>
    <w:rsid w:val="006129FB"/>
    <w:rsid w:val="006141AF"/>
    <w:rsid w:val="00614350"/>
    <w:rsid w:val="00614B2E"/>
    <w:rsid w:val="0061524E"/>
    <w:rsid w:val="00615827"/>
    <w:rsid w:val="00615F96"/>
    <w:rsid w:val="00616DD6"/>
    <w:rsid w:val="006201AB"/>
    <w:rsid w:val="00620EAA"/>
    <w:rsid w:val="00620FF2"/>
    <w:rsid w:val="00621611"/>
    <w:rsid w:val="00622CBD"/>
    <w:rsid w:val="006233C0"/>
    <w:rsid w:val="006239CB"/>
    <w:rsid w:val="00623FE2"/>
    <w:rsid w:val="006251BC"/>
    <w:rsid w:val="00626328"/>
    <w:rsid w:val="006301C7"/>
    <w:rsid w:val="00630CB5"/>
    <w:rsid w:val="0063108A"/>
    <w:rsid w:val="00631961"/>
    <w:rsid w:val="00631F7E"/>
    <w:rsid w:val="00632888"/>
    <w:rsid w:val="00632E95"/>
    <w:rsid w:val="00632F29"/>
    <w:rsid w:val="006332DE"/>
    <w:rsid w:val="00633A9C"/>
    <w:rsid w:val="00634BDA"/>
    <w:rsid w:val="00635763"/>
    <w:rsid w:val="00635D72"/>
    <w:rsid w:val="00635EE0"/>
    <w:rsid w:val="00636502"/>
    <w:rsid w:val="006403E1"/>
    <w:rsid w:val="0064070A"/>
    <w:rsid w:val="006408AF"/>
    <w:rsid w:val="00642211"/>
    <w:rsid w:val="0064340B"/>
    <w:rsid w:val="006442A1"/>
    <w:rsid w:val="00644806"/>
    <w:rsid w:val="00644C47"/>
    <w:rsid w:val="0064739E"/>
    <w:rsid w:val="00647CFF"/>
    <w:rsid w:val="006501BA"/>
    <w:rsid w:val="00650479"/>
    <w:rsid w:val="00652AC6"/>
    <w:rsid w:val="006535E6"/>
    <w:rsid w:val="006544F9"/>
    <w:rsid w:val="00654957"/>
    <w:rsid w:val="00654D67"/>
    <w:rsid w:val="00654ED0"/>
    <w:rsid w:val="00654FC7"/>
    <w:rsid w:val="00655596"/>
    <w:rsid w:val="00656D32"/>
    <w:rsid w:val="00660447"/>
    <w:rsid w:val="006622D8"/>
    <w:rsid w:val="00664B61"/>
    <w:rsid w:val="006653D0"/>
    <w:rsid w:val="0066553A"/>
    <w:rsid w:val="00666932"/>
    <w:rsid w:val="006714A1"/>
    <w:rsid w:val="006715E5"/>
    <w:rsid w:val="00672591"/>
    <w:rsid w:val="00672CBA"/>
    <w:rsid w:val="00673002"/>
    <w:rsid w:val="00673336"/>
    <w:rsid w:val="006734F3"/>
    <w:rsid w:val="006738CC"/>
    <w:rsid w:val="00674289"/>
    <w:rsid w:val="00674A98"/>
    <w:rsid w:val="00674BD5"/>
    <w:rsid w:val="00675024"/>
    <w:rsid w:val="00675724"/>
    <w:rsid w:val="0067602B"/>
    <w:rsid w:val="006767D7"/>
    <w:rsid w:val="00676D3C"/>
    <w:rsid w:val="006773B9"/>
    <w:rsid w:val="006800C2"/>
    <w:rsid w:val="006802AE"/>
    <w:rsid w:val="00680437"/>
    <w:rsid w:val="00680EBC"/>
    <w:rsid w:val="0068157C"/>
    <w:rsid w:val="0068235D"/>
    <w:rsid w:val="006828A0"/>
    <w:rsid w:val="00682CDC"/>
    <w:rsid w:val="0068461E"/>
    <w:rsid w:val="0068502B"/>
    <w:rsid w:val="006861E3"/>
    <w:rsid w:val="0068633B"/>
    <w:rsid w:val="00686AF3"/>
    <w:rsid w:val="00686FA2"/>
    <w:rsid w:val="00690122"/>
    <w:rsid w:val="00691209"/>
    <w:rsid w:val="0069130F"/>
    <w:rsid w:val="00691AE2"/>
    <w:rsid w:val="00692552"/>
    <w:rsid w:val="00692652"/>
    <w:rsid w:val="00692D6E"/>
    <w:rsid w:val="0069433B"/>
    <w:rsid w:val="00694B4A"/>
    <w:rsid w:val="006970A2"/>
    <w:rsid w:val="00697657"/>
    <w:rsid w:val="006979A8"/>
    <w:rsid w:val="006A1C15"/>
    <w:rsid w:val="006A1EFE"/>
    <w:rsid w:val="006A26FB"/>
    <w:rsid w:val="006A52DA"/>
    <w:rsid w:val="006A56FF"/>
    <w:rsid w:val="006A6943"/>
    <w:rsid w:val="006A6DB5"/>
    <w:rsid w:val="006B01B7"/>
    <w:rsid w:val="006B0E70"/>
    <w:rsid w:val="006B15BF"/>
    <w:rsid w:val="006B2984"/>
    <w:rsid w:val="006B3752"/>
    <w:rsid w:val="006B410F"/>
    <w:rsid w:val="006B416A"/>
    <w:rsid w:val="006B4B1A"/>
    <w:rsid w:val="006B4F43"/>
    <w:rsid w:val="006B6634"/>
    <w:rsid w:val="006B6B14"/>
    <w:rsid w:val="006B7B88"/>
    <w:rsid w:val="006B7FB0"/>
    <w:rsid w:val="006C0136"/>
    <w:rsid w:val="006C0C62"/>
    <w:rsid w:val="006C1392"/>
    <w:rsid w:val="006C1C0D"/>
    <w:rsid w:val="006C221F"/>
    <w:rsid w:val="006C22B9"/>
    <w:rsid w:val="006C22C0"/>
    <w:rsid w:val="006C24B3"/>
    <w:rsid w:val="006C2780"/>
    <w:rsid w:val="006C291A"/>
    <w:rsid w:val="006C30BD"/>
    <w:rsid w:val="006C405B"/>
    <w:rsid w:val="006C4B3A"/>
    <w:rsid w:val="006C58D1"/>
    <w:rsid w:val="006C6431"/>
    <w:rsid w:val="006C6BC1"/>
    <w:rsid w:val="006D04D9"/>
    <w:rsid w:val="006D0A61"/>
    <w:rsid w:val="006D1C4E"/>
    <w:rsid w:val="006D1E63"/>
    <w:rsid w:val="006D3350"/>
    <w:rsid w:val="006D3550"/>
    <w:rsid w:val="006D3BF5"/>
    <w:rsid w:val="006D4457"/>
    <w:rsid w:val="006D4C01"/>
    <w:rsid w:val="006D5524"/>
    <w:rsid w:val="006D5EFE"/>
    <w:rsid w:val="006D6AFE"/>
    <w:rsid w:val="006D6BFF"/>
    <w:rsid w:val="006D710F"/>
    <w:rsid w:val="006D7B5E"/>
    <w:rsid w:val="006E0181"/>
    <w:rsid w:val="006E037F"/>
    <w:rsid w:val="006E21FF"/>
    <w:rsid w:val="006E3E32"/>
    <w:rsid w:val="006E5A9E"/>
    <w:rsid w:val="006E60D8"/>
    <w:rsid w:val="006E6464"/>
    <w:rsid w:val="006E739F"/>
    <w:rsid w:val="006E7B4E"/>
    <w:rsid w:val="006F0247"/>
    <w:rsid w:val="006F0D93"/>
    <w:rsid w:val="006F2D70"/>
    <w:rsid w:val="006F3A10"/>
    <w:rsid w:val="006F5626"/>
    <w:rsid w:val="006F598E"/>
    <w:rsid w:val="006F64D0"/>
    <w:rsid w:val="006F75EE"/>
    <w:rsid w:val="006F77CB"/>
    <w:rsid w:val="0070083A"/>
    <w:rsid w:val="00701B7D"/>
    <w:rsid w:val="00702EA6"/>
    <w:rsid w:val="007036F7"/>
    <w:rsid w:val="007048EF"/>
    <w:rsid w:val="0070590B"/>
    <w:rsid w:val="007060AB"/>
    <w:rsid w:val="00706AFA"/>
    <w:rsid w:val="007100FB"/>
    <w:rsid w:val="00711B5D"/>
    <w:rsid w:val="0071432F"/>
    <w:rsid w:val="007143C4"/>
    <w:rsid w:val="00714539"/>
    <w:rsid w:val="00715A2C"/>
    <w:rsid w:val="00716AE4"/>
    <w:rsid w:val="00717021"/>
    <w:rsid w:val="00717BD7"/>
    <w:rsid w:val="0072071B"/>
    <w:rsid w:val="0072079C"/>
    <w:rsid w:val="0072175C"/>
    <w:rsid w:val="00721FDE"/>
    <w:rsid w:val="007225B8"/>
    <w:rsid w:val="00723E23"/>
    <w:rsid w:val="00724BBD"/>
    <w:rsid w:val="007252ED"/>
    <w:rsid w:val="00726C66"/>
    <w:rsid w:val="00726F61"/>
    <w:rsid w:val="00727991"/>
    <w:rsid w:val="00727D3F"/>
    <w:rsid w:val="00727E98"/>
    <w:rsid w:val="007316DA"/>
    <w:rsid w:val="00734D5D"/>
    <w:rsid w:val="0073542C"/>
    <w:rsid w:val="00735504"/>
    <w:rsid w:val="00736AF2"/>
    <w:rsid w:val="007375A9"/>
    <w:rsid w:val="00740180"/>
    <w:rsid w:val="00740984"/>
    <w:rsid w:val="0074235C"/>
    <w:rsid w:val="00742B54"/>
    <w:rsid w:val="00742D1D"/>
    <w:rsid w:val="00742D79"/>
    <w:rsid w:val="0074471C"/>
    <w:rsid w:val="00747B43"/>
    <w:rsid w:val="00750781"/>
    <w:rsid w:val="00750C80"/>
    <w:rsid w:val="007514B2"/>
    <w:rsid w:val="007518C7"/>
    <w:rsid w:val="00751D34"/>
    <w:rsid w:val="00752023"/>
    <w:rsid w:val="00752269"/>
    <w:rsid w:val="007527C3"/>
    <w:rsid w:val="00752981"/>
    <w:rsid w:val="00754985"/>
    <w:rsid w:val="007549C6"/>
    <w:rsid w:val="007577E0"/>
    <w:rsid w:val="00757AD2"/>
    <w:rsid w:val="00761C86"/>
    <w:rsid w:val="00762420"/>
    <w:rsid w:val="00762DCB"/>
    <w:rsid w:val="00763775"/>
    <w:rsid w:val="00763BF2"/>
    <w:rsid w:val="00764150"/>
    <w:rsid w:val="007646A0"/>
    <w:rsid w:val="00764A60"/>
    <w:rsid w:val="00764AE4"/>
    <w:rsid w:val="00764B18"/>
    <w:rsid w:val="00767E5A"/>
    <w:rsid w:val="0077014F"/>
    <w:rsid w:val="00770944"/>
    <w:rsid w:val="00770EC5"/>
    <w:rsid w:val="007720C7"/>
    <w:rsid w:val="00773E3D"/>
    <w:rsid w:val="00773FED"/>
    <w:rsid w:val="00777967"/>
    <w:rsid w:val="0078024F"/>
    <w:rsid w:val="007811A4"/>
    <w:rsid w:val="00781203"/>
    <w:rsid w:val="0078247E"/>
    <w:rsid w:val="007827D4"/>
    <w:rsid w:val="007832D3"/>
    <w:rsid w:val="00783BF3"/>
    <w:rsid w:val="00784057"/>
    <w:rsid w:val="00784384"/>
    <w:rsid w:val="00786698"/>
    <w:rsid w:val="00787622"/>
    <w:rsid w:val="00790F77"/>
    <w:rsid w:val="0079213A"/>
    <w:rsid w:val="007958F0"/>
    <w:rsid w:val="00795BED"/>
    <w:rsid w:val="00795C7F"/>
    <w:rsid w:val="00795E3D"/>
    <w:rsid w:val="00796495"/>
    <w:rsid w:val="00796772"/>
    <w:rsid w:val="00796DD9"/>
    <w:rsid w:val="00797115"/>
    <w:rsid w:val="00797DDB"/>
    <w:rsid w:val="007A0308"/>
    <w:rsid w:val="007A092E"/>
    <w:rsid w:val="007A1F4A"/>
    <w:rsid w:val="007A2189"/>
    <w:rsid w:val="007A3C3F"/>
    <w:rsid w:val="007A3E45"/>
    <w:rsid w:val="007A4115"/>
    <w:rsid w:val="007A603E"/>
    <w:rsid w:val="007A6070"/>
    <w:rsid w:val="007A6A3C"/>
    <w:rsid w:val="007A6DBC"/>
    <w:rsid w:val="007A6F37"/>
    <w:rsid w:val="007B0F0C"/>
    <w:rsid w:val="007B121C"/>
    <w:rsid w:val="007B184B"/>
    <w:rsid w:val="007B3091"/>
    <w:rsid w:val="007B3AC2"/>
    <w:rsid w:val="007B3E5B"/>
    <w:rsid w:val="007B42E9"/>
    <w:rsid w:val="007B4668"/>
    <w:rsid w:val="007B47CE"/>
    <w:rsid w:val="007B5181"/>
    <w:rsid w:val="007B6C74"/>
    <w:rsid w:val="007B7027"/>
    <w:rsid w:val="007C10A5"/>
    <w:rsid w:val="007C1C5F"/>
    <w:rsid w:val="007C2AF7"/>
    <w:rsid w:val="007C424D"/>
    <w:rsid w:val="007C67AB"/>
    <w:rsid w:val="007C70A9"/>
    <w:rsid w:val="007C7C8A"/>
    <w:rsid w:val="007D0202"/>
    <w:rsid w:val="007D066E"/>
    <w:rsid w:val="007D16EC"/>
    <w:rsid w:val="007D20B2"/>
    <w:rsid w:val="007D34E8"/>
    <w:rsid w:val="007D3BB9"/>
    <w:rsid w:val="007D50EB"/>
    <w:rsid w:val="007D52FA"/>
    <w:rsid w:val="007D5774"/>
    <w:rsid w:val="007D67B7"/>
    <w:rsid w:val="007D7547"/>
    <w:rsid w:val="007D7F55"/>
    <w:rsid w:val="007E04ED"/>
    <w:rsid w:val="007E0929"/>
    <w:rsid w:val="007E2B0C"/>
    <w:rsid w:val="007E2F4D"/>
    <w:rsid w:val="007E2F52"/>
    <w:rsid w:val="007E3F8B"/>
    <w:rsid w:val="007E4CBB"/>
    <w:rsid w:val="007E6E81"/>
    <w:rsid w:val="007E6F87"/>
    <w:rsid w:val="007F0B0F"/>
    <w:rsid w:val="007F3BB2"/>
    <w:rsid w:val="007F3F40"/>
    <w:rsid w:val="007F6072"/>
    <w:rsid w:val="007F7024"/>
    <w:rsid w:val="00800768"/>
    <w:rsid w:val="00800A8B"/>
    <w:rsid w:val="00800DF5"/>
    <w:rsid w:val="00800ED3"/>
    <w:rsid w:val="00801854"/>
    <w:rsid w:val="00803E95"/>
    <w:rsid w:val="00807F3C"/>
    <w:rsid w:val="00810089"/>
    <w:rsid w:val="008115B7"/>
    <w:rsid w:val="00811E4B"/>
    <w:rsid w:val="008136DD"/>
    <w:rsid w:val="008138D3"/>
    <w:rsid w:val="008149CB"/>
    <w:rsid w:val="00814EE9"/>
    <w:rsid w:val="0081538B"/>
    <w:rsid w:val="008162FA"/>
    <w:rsid w:val="008171E9"/>
    <w:rsid w:val="00820608"/>
    <w:rsid w:val="00820990"/>
    <w:rsid w:val="00821225"/>
    <w:rsid w:val="00821BB8"/>
    <w:rsid w:val="00821C71"/>
    <w:rsid w:val="00822488"/>
    <w:rsid w:val="00822821"/>
    <w:rsid w:val="00822FD2"/>
    <w:rsid w:val="0082361E"/>
    <w:rsid w:val="00824414"/>
    <w:rsid w:val="0082500A"/>
    <w:rsid w:val="0082506D"/>
    <w:rsid w:val="008251CA"/>
    <w:rsid w:val="0082550D"/>
    <w:rsid w:val="00825DE1"/>
    <w:rsid w:val="00825E17"/>
    <w:rsid w:val="00826201"/>
    <w:rsid w:val="00827D9C"/>
    <w:rsid w:val="00830997"/>
    <w:rsid w:val="00830D13"/>
    <w:rsid w:val="0083113D"/>
    <w:rsid w:val="00831747"/>
    <w:rsid w:val="00831750"/>
    <w:rsid w:val="00831C62"/>
    <w:rsid w:val="008325B1"/>
    <w:rsid w:val="008330D7"/>
    <w:rsid w:val="00833698"/>
    <w:rsid w:val="00834E45"/>
    <w:rsid w:val="00835B4C"/>
    <w:rsid w:val="00835F26"/>
    <w:rsid w:val="00836C50"/>
    <w:rsid w:val="00837326"/>
    <w:rsid w:val="00837C16"/>
    <w:rsid w:val="008403E6"/>
    <w:rsid w:val="00840458"/>
    <w:rsid w:val="00842B37"/>
    <w:rsid w:val="00843078"/>
    <w:rsid w:val="008439A2"/>
    <w:rsid w:val="00844052"/>
    <w:rsid w:val="008449BC"/>
    <w:rsid w:val="008463ED"/>
    <w:rsid w:val="00847453"/>
    <w:rsid w:val="008474A1"/>
    <w:rsid w:val="00850384"/>
    <w:rsid w:val="00850FE0"/>
    <w:rsid w:val="008522E3"/>
    <w:rsid w:val="008533D9"/>
    <w:rsid w:val="00854558"/>
    <w:rsid w:val="00856407"/>
    <w:rsid w:val="00856ECA"/>
    <w:rsid w:val="008579F8"/>
    <w:rsid w:val="00857C20"/>
    <w:rsid w:val="00857D47"/>
    <w:rsid w:val="00860063"/>
    <w:rsid w:val="00861626"/>
    <w:rsid w:val="008616EB"/>
    <w:rsid w:val="0086274C"/>
    <w:rsid w:val="00863DC7"/>
    <w:rsid w:val="0086450E"/>
    <w:rsid w:val="0086577A"/>
    <w:rsid w:val="00867080"/>
    <w:rsid w:val="0087113F"/>
    <w:rsid w:val="008713A8"/>
    <w:rsid w:val="00871F9B"/>
    <w:rsid w:val="00872BE8"/>
    <w:rsid w:val="00873CFF"/>
    <w:rsid w:val="0087465A"/>
    <w:rsid w:val="00874BE2"/>
    <w:rsid w:val="008758F8"/>
    <w:rsid w:val="00875B80"/>
    <w:rsid w:val="00880313"/>
    <w:rsid w:val="00880489"/>
    <w:rsid w:val="008828C6"/>
    <w:rsid w:val="00882983"/>
    <w:rsid w:val="00883AF7"/>
    <w:rsid w:val="00883E55"/>
    <w:rsid w:val="00886C56"/>
    <w:rsid w:val="00886FC4"/>
    <w:rsid w:val="00887E84"/>
    <w:rsid w:val="00890264"/>
    <w:rsid w:val="00890872"/>
    <w:rsid w:val="00890DAF"/>
    <w:rsid w:val="00891871"/>
    <w:rsid w:val="00892F7D"/>
    <w:rsid w:val="00893C1D"/>
    <w:rsid w:val="00895A23"/>
    <w:rsid w:val="00895D2D"/>
    <w:rsid w:val="008A1073"/>
    <w:rsid w:val="008A1ECA"/>
    <w:rsid w:val="008A251C"/>
    <w:rsid w:val="008A4079"/>
    <w:rsid w:val="008A41D6"/>
    <w:rsid w:val="008A42BD"/>
    <w:rsid w:val="008A4643"/>
    <w:rsid w:val="008A46E3"/>
    <w:rsid w:val="008A661A"/>
    <w:rsid w:val="008B1899"/>
    <w:rsid w:val="008B1C05"/>
    <w:rsid w:val="008B24FE"/>
    <w:rsid w:val="008B2724"/>
    <w:rsid w:val="008B2D48"/>
    <w:rsid w:val="008B2DB6"/>
    <w:rsid w:val="008B4F43"/>
    <w:rsid w:val="008B5492"/>
    <w:rsid w:val="008B62CF"/>
    <w:rsid w:val="008B6912"/>
    <w:rsid w:val="008B7722"/>
    <w:rsid w:val="008B7AD1"/>
    <w:rsid w:val="008C0E4D"/>
    <w:rsid w:val="008C271A"/>
    <w:rsid w:val="008C3950"/>
    <w:rsid w:val="008C3E28"/>
    <w:rsid w:val="008C3F7B"/>
    <w:rsid w:val="008C51EC"/>
    <w:rsid w:val="008C53DA"/>
    <w:rsid w:val="008C5888"/>
    <w:rsid w:val="008C6891"/>
    <w:rsid w:val="008C6FF6"/>
    <w:rsid w:val="008D01C1"/>
    <w:rsid w:val="008D03DD"/>
    <w:rsid w:val="008D083E"/>
    <w:rsid w:val="008D0CE6"/>
    <w:rsid w:val="008D1AA2"/>
    <w:rsid w:val="008D1B25"/>
    <w:rsid w:val="008D1BDB"/>
    <w:rsid w:val="008D2AFB"/>
    <w:rsid w:val="008D2ECA"/>
    <w:rsid w:val="008D3161"/>
    <w:rsid w:val="008D43DA"/>
    <w:rsid w:val="008D4523"/>
    <w:rsid w:val="008D54FB"/>
    <w:rsid w:val="008D63DC"/>
    <w:rsid w:val="008D6954"/>
    <w:rsid w:val="008E026D"/>
    <w:rsid w:val="008E0A68"/>
    <w:rsid w:val="008E1857"/>
    <w:rsid w:val="008E2EE1"/>
    <w:rsid w:val="008E47BE"/>
    <w:rsid w:val="008E694E"/>
    <w:rsid w:val="008F02AC"/>
    <w:rsid w:val="008F068B"/>
    <w:rsid w:val="008F07DD"/>
    <w:rsid w:val="008F0E25"/>
    <w:rsid w:val="008F21CD"/>
    <w:rsid w:val="008F37F2"/>
    <w:rsid w:val="008F47E9"/>
    <w:rsid w:val="008F5E2C"/>
    <w:rsid w:val="008F63FB"/>
    <w:rsid w:val="008F6DF8"/>
    <w:rsid w:val="008F74C8"/>
    <w:rsid w:val="008F7716"/>
    <w:rsid w:val="00900222"/>
    <w:rsid w:val="00902283"/>
    <w:rsid w:val="009039CB"/>
    <w:rsid w:val="00903A06"/>
    <w:rsid w:val="00903BCE"/>
    <w:rsid w:val="00905920"/>
    <w:rsid w:val="009061F2"/>
    <w:rsid w:val="00907237"/>
    <w:rsid w:val="00907C98"/>
    <w:rsid w:val="00907F8A"/>
    <w:rsid w:val="00907FA9"/>
    <w:rsid w:val="0091074B"/>
    <w:rsid w:val="00911715"/>
    <w:rsid w:val="00914EA1"/>
    <w:rsid w:val="009204B8"/>
    <w:rsid w:val="0092124C"/>
    <w:rsid w:val="00921690"/>
    <w:rsid w:val="009220B2"/>
    <w:rsid w:val="00922961"/>
    <w:rsid w:val="009233EA"/>
    <w:rsid w:val="00923BDB"/>
    <w:rsid w:val="00926867"/>
    <w:rsid w:val="009278B4"/>
    <w:rsid w:val="00927C38"/>
    <w:rsid w:val="0093085D"/>
    <w:rsid w:val="00930B1F"/>
    <w:rsid w:val="009311B6"/>
    <w:rsid w:val="0093158E"/>
    <w:rsid w:val="00932C72"/>
    <w:rsid w:val="00933FFE"/>
    <w:rsid w:val="00934846"/>
    <w:rsid w:val="00934DBF"/>
    <w:rsid w:val="00934F41"/>
    <w:rsid w:val="00937211"/>
    <w:rsid w:val="00937531"/>
    <w:rsid w:val="00937A21"/>
    <w:rsid w:val="00937FF6"/>
    <w:rsid w:val="00940026"/>
    <w:rsid w:val="00940BF3"/>
    <w:rsid w:val="00940E3E"/>
    <w:rsid w:val="009415C9"/>
    <w:rsid w:val="009426D6"/>
    <w:rsid w:val="00942B3C"/>
    <w:rsid w:val="00943434"/>
    <w:rsid w:val="00943537"/>
    <w:rsid w:val="009435A6"/>
    <w:rsid w:val="00943851"/>
    <w:rsid w:val="009441E3"/>
    <w:rsid w:val="00944759"/>
    <w:rsid w:val="0094595F"/>
    <w:rsid w:val="00945ACB"/>
    <w:rsid w:val="00945F9D"/>
    <w:rsid w:val="00946B18"/>
    <w:rsid w:val="009475FB"/>
    <w:rsid w:val="00950237"/>
    <w:rsid w:val="00950540"/>
    <w:rsid w:val="00951365"/>
    <w:rsid w:val="00952142"/>
    <w:rsid w:val="00953F80"/>
    <w:rsid w:val="00954235"/>
    <w:rsid w:val="00954240"/>
    <w:rsid w:val="00954BA6"/>
    <w:rsid w:val="009554E6"/>
    <w:rsid w:val="00956F31"/>
    <w:rsid w:val="00957E7A"/>
    <w:rsid w:val="00960025"/>
    <w:rsid w:val="009605E3"/>
    <w:rsid w:val="00960676"/>
    <w:rsid w:val="00961154"/>
    <w:rsid w:val="009618D2"/>
    <w:rsid w:val="00962548"/>
    <w:rsid w:val="0096336E"/>
    <w:rsid w:val="0096419C"/>
    <w:rsid w:val="00965521"/>
    <w:rsid w:val="0096559B"/>
    <w:rsid w:val="00965872"/>
    <w:rsid w:val="0096630C"/>
    <w:rsid w:val="00966B49"/>
    <w:rsid w:val="00966B56"/>
    <w:rsid w:val="00967229"/>
    <w:rsid w:val="009675E8"/>
    <w:rsid w:val="00967A7B"/>
    <w:rsid w:val="009706AA"/>
    <w:rsid w:val="0097072E"/>
    <w:rsid w:val="0097098D"/>
    <w:rsid w:val="00971006"/>
    <w:rsid w:val="009714CE"/>
    <w:rsid w:val="00972243"/>
    <w:rsid w:val="00972661"/>
    <w:rsid w:val="00973057"/>
    <w:rsid w:val="00973E81"/>
    <w:rsid w:val="009741C0"/>
    <w:rsid w:val="009752E2"/>
    <w:rsid w:val="00975F7E"/>
    <w:rsid w:val="00976819"/>
    <w:rsid w:val="00976C7D"/>
    <w:rsid w:val="00976DEB"/>
    <w:rsid w:val="00976FEB"/>
    <w:rsid w:val="00977003"/>
    <w:rsid w:val="009778D3"/>
    <w:rsid w:val="00980495"/>
    <w:rsid w:val="00980840"/>
    <w:rsid w:val="00980FB6"/>
    <w:rsid w:val="00981AB3"/>
    <w:rsid w:val="00981D6A"/>
    <w:rsid w:val="009829BB"/>
    <w:rsid w:val="00982E5C"/>
    <w:rsid w:val="009833AC"/>
    <w:rsid w:val="00983C4C"/>
    <w:rsid w:val="00984BE7"/>
    <w:rsid w:val="00984C54"/>
    <w:rsid w:val="009850CE"/>
    <w:rsid w:val="009853CA"/>
    <w:rsid w:val="00985795"/>
    <w:rsid w:val="00985DB8"/>
    <w:rsid w:val="00985F25"/>
    <w:rsid w:val="0098714C"/>
    <w:rsid w:val="009877DF"/>
    <w:rsid w:val="00987B77"/>
    <w:rsid w:val="00990826"/>
    <w:rsid w:val="00990907"/>
    <w:rsid w:val="00990E87"/>
    <w:rsid w:val="00991285"/>
    <w:rsid w:val="0099332B"/>
    <w:rsid w:val="00994CBC"/>
    <w:rsid w:val="009967AC"/>
    <w:rsid w:val="009A29E0"/>
    <w:rsid w:val="009A3706"/>
    <w:rsid w:val="009A37B4"/>
    <w:rsid w:val="009A3ED9"/>
    <w:rsid w:val="009A4AA6"/>
    <w:rsid w:val="009A51C8"/>
    <w:rsid w:val="009A5505"/>
    <w:rsid w:val="009A574B"/>
    <w:rsid w:val="009A6771"/>
    <w:rsid w:val="009A7917"/>
    <w:rsid w:val="009B0EAB"/>
    <w:rsid w:val="009B244C"/>
    <w:rsid w:val="009B2487"/>
    <w:rsid w:val="009B2D4A"/>
    <w:rsid w:val="009B2E1F"/>
    <w:rsid w:val="009B37BD"/>
    <w:rsid w:val="009B3E56"/>
    <w:rsid w:val="009B534C"/>
    <w:rsid w:val="009B5BF4"/>
    <w:rsid w:val="009B6303"/>
    <w:rsid w:val="009B64A5"/>
    <w:rsid w:val="009B6656"/>
    <w:rsid w:val="009B7065"/>
    <w:rsid w:val="009B7C0B"/>
    <w:rsid w:val="009C07E7"/>
    <w:rsid w:val="009C212D"/>
    <w:rsid w:val="009C2366"/>
    <w:rsid w:val="009C2992"/>
    <w:rsid w:val="009C3BFD"/>
    <w:rsid w:val="009C42D1"/>
    <w:rsid w:val="009C4835"/>
    <w:rsid w:val="009C48E0"/>
    <w:rsid w:val="009C5720"/>
    <w:rsid w:val="009C662C"/>
    <w:rsid w:val="009C7029"/>
    <w:rsid w:val="009C7116"/>
    <w:rsid w:val="009D19AA"/>
    <w:rsid w:val="009D1A89"/>
    <w:rsid w:val="009D1D78"/>
    <w:rsid w:val="009D244B"/>
    <w:rsid w:val="009D2AB7"/>
    <w:rsid w:val="009D4EBE"/>
    <w:rsid w:val="009D59DB"/>
    <w:rsid w:val="009D5A7A"/>
    <w:rsid w:val="009E0DC0"/>
    <w:rsid w:val="009E2D5A"/>
    <w:rsid w:val="009E452D"/>
    <w:rsid w:val="009E505B"/>
    <w:rsid w:val="009E5723"/>
    <w:rsid w:val="009E6222"/>
    <w:rsid w:val="009F0409"/>
    <w:rsid w:val="009F0A03"/>
    <w:rsid w:val="009F0F68"/>
    <w:rsid w:val="009F11CE"/>
    <w:rsid w:val="009F2B0E"/>
    <w:rsid w:val="009F3568"/>
    <w:rsid w:val="009F3F13"/>
    <w:rsid w:val="009F42C0"/>
    <w:rsid w:val="009F4641"/>
    <w:rsid w:val="009F5764"/>
    <w:rsid w:val="009F5EDC"/>
    <w:rsid w:val="009F7055"/>
    <w:rsid w:val="00A0028F"/>
    <w:rsid w:val="00A00774"/>
    <w:rsid w:val="00A00848"/>
    <w:rsid w:val="00A01938"/>
    <w:rsid w:val="00A01AD6"/>
    <w:rsid w:val="00A0258A"/>
    <w:rsid w:val="00A03227"/>
    <w:rsid w:val="00A04267"/>
    <w:rsid w:val="00A04770"/>
    <w:rsid w:val="00A05375"/>
    <w:rsid w:val="00A06951"/>
    <w:rsid w:val="00A06E91"/>
    <w:rsid w:val="00A104AF"/>
    <w:rsid w:val="00A11582"/>
    <w:rsid w:val="00A126C1"/>
    <w:rsid w:val="00A12DBC"/>
    <w:rsid w:val="00A1321B"/>
    <w:rsid w:val="00A13E6F"/>
    <w:rsid w:val="00A140AD"/>
    <w:rsid w:val="00A15E1D"/>
    <w:rsid w:val="00A167FF"/>
    <w:rsid w:val="00A16A34"/>
    <w:rsid w:val="00A17274"/>
    <w:rsid w:val="00A17485"/>
    <w:rsid w:val="00A17883"/>
    <w:rsid w:val="00A2032B"/>
    <w:rsid w:val="00A20676"/>
    <w:rsid w:val="00A21025"/>
    <w:rsid w:val="00A217A8"/>
    <w:rsid w:val="00A21A8B"/>
    <w:rsid w:val="00A21F3D"/>
    <w:rsid w:val="00A236CC"/>
    <w:rsid w:val="00A253CB"/>
    <w:rsid w:val="00A26B8F"/>
    <w:rsid w:val="00A27075"/>
    <w:rsid w:val="00A3002A"/>
    <w:rsid w:val="00A30B5B"/>
    <w:rsid w:val="00A30E6B"/>
    <w:rsid w:val="00A30F77"/>
    <w:rsid w:val="00A33780"/>
    <w:rsid w:val="00A33B95"/>
    <w:rsid w:val="00A345DB"/>
    <w:rsid w:val="00A34807"/>
    <w:rsid w:val="00A34B1B"/>
    <w:rsid w:val="00A353EC"/>
    <w:rsid w:val="00A35E19"/>
    <w:rsid w:val="00A36362"/>
    <w:rsid w:val="00A36C50"/>
    <w:rsid w:val="00A3713B"/>
    <w:rsid w:val="00A374BD"/>
    <w:rsid w:val="00A37AEB"/>
    <w:rsid w:val="00A405FE"/>
    <w:rsid w:val="00A41083"/>
    <w:rsid w:val="00A417D6"/>
    <w:rsid w:val="00A420D0"/>
    <w:rsid w:val="00A42842"/>
    <w:rsid w:val="00A42927"/>
    <w:rsid w:val="00A42F2D"/>
    <w:rsid w:val="00A4329B"/>
    <w:rsid w:val="00A46138"/>
    <w:rsid w:val="00A46459"/>
    <w:rsid w:val="00A46637"/>
    <w:rsid w:val="00A46CB1"/>
    <w:rsid w:val="00A46DF8"/>
    <w:rsid w:val="00A4700A"/>
    <w:rsid w:val="00A50456"/>
    <w:rsid w:val="00A5051B"/>
    <w:rsid w:val="00A521CB"/>
    <w:rsid w:val="00A523C1"/>
    <w:rsid w:val="00A53741"/>
    <w:rsid w:val="00A53B1A"/>
    <w:rsid w:val="00A54AA7"/>
    <w:rsid w:val="00A54CD2"/>
    <w:rsid w:val="00A55298"/>
    <w:rsid w:val="00A555FE"/>
    <w:rsid w:val="00A55F0B"/>
    <w:rsid w:val="00A57CB8"/>
    <w:rsid w:val="00A57F46"/>
    <w:rsid w:val="00A611C0"/>
    <w:rsid w:val="00A6155D"/>
    <w:rsid w:val="00A61C93"/>
    <w:rsid w:val="00A61CB4"/>
    <w:rsid w:val="00A6349A"/>
    <w:rsid w:val="00A660DD"/>
    <w:rsid w:val="00A66D52"/>
    <w:rsid w:val="00A672B7"/>
    <w:rsid w:val="00A70431"/>
    <w:rsid w:val="00A70631"/>
    <w:rsid w:val="00A709D9"/>
    <w:rsid w:val="00A709E2"/>
    <w:rsid w:val="00A71539"/>
    <w:rsid w:val="00A727F9"/>
    <w:rsid w:val="00A731C1"/>
    <w:rsid w:val="00A7352C"/>
    <w:rsid w:val="00A74E98"/>
    <w:rsid w:val="00A76532"/>
    <w:rsid w:val="00A76FBA"/>
    <w:rsid w:val="00A80812"/>
    <w:rsid w:val="00A808F7"/>
    <w:rsid w:val="00A80D1C"/>
    <w:rsid w:val="00A80E60"/>
    <w:rsid w:val="00A811D1"/>
    <w:rsid w:val="00A81AA0"/>
    <w:rsid w:val="00A836E9"/>
    <w:rsid w:val="00A84BBC"/>
    <w:rsid w:val="00A8609B"/>
    <w:rsid w:val="00A8626C"/>
    <w:rsid w:val="00A8654B"/>
    <w:rsid w:val="00A8723C"/>
    <w:rsid w:val="00A8727A"/>
    <w:rsid w:val="00A90135"/>
    <w:rsid w:val="00A916FF"/>
    <w:rsid w:val="00A91989"/>
    <w:rsid w:val="00A929A0"/>
    <w:rsid w:val="00A92C8D"/>
    <w:rsid w:val="00A92F38"/>
    <w:rsid w:val="00A9391F"/>
    <w:rsid w:val="00A93B40"/>
    <w:rsid w:val="00A93CB9"/>
    <w:rsid w:val="00A93E17"/>
    <w:rsid w:val="00A93E7A"/>
    <w:rsid w:val="00A94CBA"/>
    <w:rsid w:val="00A95468"/>
    <w:rsid w:val="00A959A3"/>
    <w:rsid w:val="00A97BFE"/>
    <w:rsid w:val="00AA05BC"/>
    <w:rsid w:val="00AA07DA"/>
    <w:rsid w:val="00AA0A62"/>
    <w:rsid w:val="00AA0A95"/>
    <w:rsid w:val="00AA178E"/>
    <w:rsid w:val="00AA2727"/>
    <w:rsid w:val="00AA3B55"/>
    <w:rsid w:val="00AA436A"/>
    <w:rsid w:val="00AA50F7"/>
    <w:rsid w:val="00AA54CB"/>
    <w:rsid w:val="00AA6ACD"/>
    <w:rsid w:val="00AA700F"/>
    <w:rsid w:val="00AB004E"/>
    <w:rsid w:val="00AB108E"/>
    <w:rsid w:val="00AB127D"/>
    <w:rsid w:val="00AB21AF"/>
    <w:rsid w:val="00AB2652"/>
    <w:rsid w:val="00AB2ADA"/>
    <w:rsid w:val="00AB2E0F"/>
    <w:rsid w:val="00AB352A"/>
    <w:rsid w:val="00AB4642"/>
    <w:rsid w:val="00AB4717"/>
    <w:rsid w:val="00AB541B"/>
    <w:rsid w:val="00AB5E81"/>
    <w:rsid w:val="00AC24E2"/>
    <w:rsid w:val="00AC31E2"/>
    <w:rsid w:val="00AC43C1"/>
    <w:rsid w:val="00AC4CE0"/>
    <w:rsid w:val="00AC5B79"/>
    <w:rsid w:val="00AC6041"/>
    <w:rsid w:val="00AC62EC"/>
    <w:rsid w:val="00AC6A29"/>
    <w:rsid w:val="00AC7758"/>
    <w:rsid w:val="00AC7C95"/>
    <w:rsid w:val="00AD1568"/>
    <w:rsid w:val="00AD167A"/>
    <w:rsid w:val="00AD1C3E"/>
    <w:rsid w:val="00AD29A1"/>
    <w:rsid w:val="00AD2C67"/>
    <w:rsid w:val="00AD30B3"/>
    <w:rsid w:val="00AD3571"/>
    <w:rsid w:val="00AD470F"/>
    <w:rsid w:val="00AD49D3"/>
    <w:rsid w:val="00AD50EE"/>
    <w:rsid w:val="00AD58E8"/>
    <w:rsid w:val="00AD5F78"/>
    <w:rsid w:val="00AD636A"/>
    <w:rsid w:val="00AD6CB1"/>
    <w:rsid w:val="00AD7F6B"/>
    <w:rsid w:val="00AE2391"/>
    <w:rsid w:val="00AE3C39"/>
    <w:rsid w:val="00AE3D61"/>
    <w:rsid w:val="00AE4ACF"/>
    <w:rsid w:val="00AE5131"/>
    <w:rsid w:val="00AE51CD"/>
    <w:rsid w:val="00AE556C"/>
    <w:rsid w:val="00AE68CE"/>
    <w:rsid w:val="00AE7751"/>
    <w:rsid w:val="00AF156B"/>
    <w:rsid w:val="00AF1884"/>
    <w:rsid w:val="00AF2C18"/>
    <w:rsid w:val="00AF46D0"/>
    <w:rsid w:val="00AF47D3"/>
    <w:rsid w:val="00AF4A5A"/>
    <w:rsid w:val="00AF5C81"/>
    <w:rsid w:val="00AF66BA"/>
    <w:rsid w:val="00AF7454"/>
    <w:rsid w:val="00AF7A4D"/>
    <w:rsid w:val="00AF7AB1"/>
    <w:rsid w:val="00AF7BD5"/>
    <w:rsid w:val="00AF7C5A"/>
    <w:rsid w:val="00B009C8"/>
    <w:rsid w:val="00B02200"/>
    <w:rsid w:val="00B0291E"/>
    <w:rsid w:val="00B0419C"/>
    <w:rsid w:val="00B051B9"/>
    <w:rsid w:val="00B054BB"/>
    <w:rsid w:val="00B0576C"/>
    <w:rsid w:val="00B06FDA"/>
    <w:rsid w:val="00B074F4"/>
    <w:rsid w:val="00B103AC"/>
    <w:rsid w:val="00B10BB7"/>
    <w:rsid w:val="00B11C22"/>
    <w:rsid w:val="00B1259A"/>
    <w:rsid w:val="00B125E3"/>
    <w:rsid w:val="00B12FB7"/>
    <w:rsid w:val="00B13318"/>
    <w:rsid w:val="00B13637"/>
    <w:rsid w:val="00B14024"/>
    <w:rsid w:val="00B14414"/>
    <w:rsid w:val="00B15B9D"/>
    <w:rsid w:val="00B163A1"/>
    <w:rsid w:val="00B1682A"/>
    <w:rsid w:val="00B16AB1"/>
    <w:rsid w:val="00B17797"/>
    <w:rsid w:val="00B177CE"/>
    <w:rsid w:val="00B21FB7"/>
    <w:rsid w:val="00B22092"/>
    <w:rsid w:val="00B24CE8"/>
    <w:rsid w:val="00B257DF"/>
    <w:rsid w:val="00B259A5"/>
    <w:rsid w:val="00B27A4E"/>
    <w:rsid w:val="00B30E11"/>
    <w:rsid w:val="00B312A9"/>
    <w:rsid w:val="00B31E9B"/>
    <w:rsid w:val="00B33B96"/>
    <w:rsid w:val="00B346C6"/>
    <w:rsid w:val="00B34C52"/>
    <w:rsid w:val="00B351FA"/>
    <w:rsid w:val="00B354A8"/>
    <w:rsid w:val="00B35B8B"/>
    <w:rsid w:val="00B3665E"/>
    <w:rsid w:val="00B36708"/>
    <w:rsid w:val="00B368AA"/>
    <w:rsid w:val="00B3696A"/>
    <w:rsid w:val="00B3719A"/>
    <w:rsid w:val="00B4018C"/>
    <w:rsid w:val="00B419D5"/>
    <w:rsid w:val="00B41CB6"/>
    <w:rsid w:val="00B4239E"/>
    <w:rsid w:val="00B425C4"/>
    <w:rsid w:val="00B4349C"/>
    <w:rsid w:val="00B43712"/>
    <w:rsid w:val="00B43D53"/>
    <w:rsid w:val="00B43E64"/>
    <w:rsid w:val="00B44605"/>
    <w:rsid w:val="00B46BC7"/>
    <w:rsid w:val="00B46D67"/>
    <w:rsid w:val="00B46F26"/>
    <w:rsid w:val="00B4700F"/>
    <w:rsid w:val="00B47F1D"/>
    <w:rsid w:val="00B5198B"/>
    <w:rsid w:val="00B51E73"/>
    <w:rsid w:val="00B5284B"/>
    <w:rsid w:val="00B5327F"/>
    <w:rsid w:val="00B54E9F"/>
    <w:rsid w:val="00B558D1"/>
    <w:rsid w:val="00B56A05"/>
    <w:rsid w:val="00B61699"/>
    <w:rsid w:val="00B62820"/>
    <w:rsid w:val="00B62889"/>
    <w:rsid w:val="00B62C0A"/>
    <w:rsid w:val="00B62D7D"/>
    <w:rsid w:val="00B62D90"/>
    <w:rsid w:val="00B62F59"/>
    <w:rsid w:val="00B635B9"/>
    <w:rsid w:val="00B63E23"/>
    <w:rsid w:val="00B64173"/>
    <w:rsid w:val="00B649C1"/>
    <w:rsid w:val="00B65722"/>
    <w:rsid w:val="00B65D02"/>
    <w:rsid w:val="00B7124E"/>
    <w:rsid w:val="00B71488"/>
    <w:rsid w:val="00B725F2"/>
    <w:rsid w:val="00B7433F"/>
    <w:rsid w:val="00B748FD"/>
    <w:rsid w:val="00B750D2"/>
    <w:rsid w:val="00B77597"/>
    <w:rsid w:val="00B77A6C"/>
    <w:rsid w:val="00B805E6"/>
    <w:rsid w:val="00B8156D"/>
    <w:rsid w:val="00B81BCC"/>
    <w:rsid w:val="00B81DC8"/>
    <w:rsid w:val="00B832DD"/>
    <w:rsid w:val="00B84111"/>
    <w:rsid w:val="00B84484"/>
    <w:rsid w:val="00B852F3"/>
    <w:rsid w:val="00B85EF2"/>
    <w:rsid w:val="00B87539"/>
    <w:rsid w:val="00B8757D"/>
    <w:rsid w:val="00B87CD9"/>
    <w:rsid w:val="00B901FD"/>
    <w:rsid w:val="00B9087B"/>
    <w:rsid w:val="00B92B23"/>
    <w:rsid w:val="00B92D94"/>
    <w:rsid w:val="00B95411"/>
    <w:rsid w:val="00B96A86"/>
    <w:rsid w:val="00B96C8E"/>
    <w:rsid w:val="00B974A2"/>
    <w:rsid w:val="00BA00C9"/>
    <w:rsid w:val="00BA117E"/>
    <w:rsid w:val="00BA1C99"/>
    <w:rsid w:val="00BA1D53"/>
    <w:rsid w:val="00BA1F04"/>
    <w:rsid w:val="00BA2C7A"/>
    <w:rsid w:val="00BA2DB2"/>
    <w:rsid w:val="00BA2E5E"/>
    <w:rsid w:val="00BA32B9"/>
    <w:rsid w:val="00BA408E"/>
    <w:rsid w:val="00BA468B"/>
    <w:rsid w:val="00BA53C4"/>
    <w:rsid w:val="00BA5458"/>
    <w:rsid w:val="00BA54AA"/>
    <w:rsid w:val="00BA63F5"/>
    <w:rsid w:val="00BA7028"/>
    <w:rsid w:val="00BB0164"/>
    <w:rsid w:val="00BB0BF1"/>
    <w:rsid w:val="00BB0FB5"/>
    <w:rsid w:val="00BB218F"/>
    <w:rsid w:val="00BB244B"/>
    <w:rsid w:val="00BB35D2"/>
    <w:rsid w:val="00BB3B5F"/>
    <w:rsid w:val="00BB3DBE"/>
    <w:rsid w:val="00BB3F11"/>
    <w:rsid w:val="00BB4C7B"/>
    <w:rsid w:val="00BB5999"/>
    <w:rsid w:val="00BB65BA"/>
    <w:rsid w:val="00BB7D12"/>
    <w:rsid w:val="00BC043B"/>
    <w:rsid w:val="00BC074B"/>
    <w:rsid w:val="00BC1687"/>
    <w:rsid w:val="00BC3602"/>
    <w:rsid w:val="00BC517B"/>
    <w:rsid w:val="00BC52E9"/>
    <w:rsid w:val="00BC6185"/>
    <w:rsid w:val="00BC68F1"/>
    <w:rsid w:val="00BC6B47"/>
    <w:rsid w:val="00BC73D2"/>
    <w:rsid w:val="00BD1375"/>
    <w:rsid w:val="00BD1482"/>
    <w:rsid w:val="00BD263B"/>
    <w:rsid w:val="00BD2A33"/>
    <w:rsid w:val="00BD2EFB"/>
    <w:rsid w:val="00BD3BB8"/>
    <w:rsid w:val="00BD4DA8"/>
    <w:rsid w:val="00BD4EB8"/>
    <w:rsid w:val="00BD686B"/>
    <w:rsid w:val="00BD68EC"/>
    <w:rsid w:val="00BE05D9"/>
    <w:rsid w:val="00BE0BC8"/>
    <w:rsid w:val="00BE14B9"/>
    <w:rsid w:val="00BE21DE"/>
    <w:rsid w:val="00BE220E"/>
    <w:rsid w:val="00BE22B3"/>
    <w:rsid w:val="00BE2594"/>
    <w:rsid w:val="00BE2B06"/>
    <w:rsid w:val="00BE31DD"/>
    <w:rsid w:val="00BE3617"/>
    <w:rsid w:val="00BE388A"/>
    <w:rsid w:val="00BE3C35"/>
    <w:rsid w:val="00BE3DD0"/>
    <w:rsid w:val="00BE4096"/>
    <w:rsid w:val="00BE438B"/>
    <w:rsid w:val="00BE4B4B"/>
    <w:rsid w:val="00BF032B"/>
    <w:rsid w:val="00BF0997"/>
    <w:rsid w:val="00BF1588"/>
    <w:rsid w:val="00BF1EA3"/>
    <w:rsid w:val="00BF1F9E"/>
    <w:rsid w:val="00BF2640"/>
    <w:rsid w:val="00BF2F2E"/>
    <w:rsid w:val="00BF3B84"/>
    <w:rsid w:val="00BF4A38"/>
    <w:rsid w:val="00BF5A24"/>
    <w:rsid w:val="00BF5C68"/>
    <w:rsid w:val="00BF6C7B"/>
    <w:rsid w:val="00C0065A"/>
    <w:rsid w:val="00C00C6B"/>
    <w:rsid w:val="00C0124D"/>
    <w:rsid w:val="00C01274"/>
    <w:rsid w:val="00C01622"/>
    <w:rsid w:val="00C01E6C"/>
    <w:rsid w:val="00C02D34"/>
    <w:rsid w:val="00C04FAC"/>
    <w:rsid w:val="00C068C2"/>
    <w:rsid w:val="00C0745B"/>
    <w:rsid w:val="00C10214"/>
    <w:rsid w:val="00C10318"/>
    <w:rsid w:val="00C1062D"/>
    <w:rsid w:val="00C1067D"/>
    <w:rsid w:val="00C10740"/>
    <w:rsid w:val="00C113D3"/>
    <w:rsid w:val="00C11584"/>
    <w:rsid w:val="00C11D0F"/>
    <w:rsid w:val="00C128E3"/>
    <w:rsid w:val="00C130B2"/>
    <w:rsid w:val="00C13633"/>
    <w:rsid w:val="00C13767"/>
    <w:rsid w:val="00C13F8A"/>
    <w:rsid w:val="00C1445B"/>
    <w:rsid w:val="00C15A27"/>
    <w:rsid w:val="00C167CE"/>
    <w:rsid w:val="00C2016B"/>
    <w:rsid w:val="00C201C3"/>
    <w:rsid w:val="00C20B9D"/>
    <w:rsid w:val="00C21351"/>
    <w:rsid w:val="00C215A1"/>
    <w:rsid w:val="00C22291"/>
    <w:rsid w:val="00C23200"/>
    <w:rsid w:val="00C2428A"/>
    <w:rsid w:val="00C2522A"/>
    <w:rsid w:val="00C26EF0"/>
    <w:rsid w:val="00C271D8"/>
    <w:rsid w:val="00C30CDF"/>
    <w:rsid w:val="00C30F9C"/>
    <w:rsid w:val="00C31C99"/>
    <w:rsid w:val="00C31F2C"/>
    <w:rsid w:val="00C32370"/>
    <w:rsid w:val="00C32D01"/>
    <w:rsid w:val="00C32DEB"/>
    <w:rsid w:val="00C32E3C"/>
    <w:rsid w:val="00C330C9"/>
    <w:rsid w:val="00C3350D"/>
    <w:rsid w:val="00C33958"/>
    <w:rsid w:val="00C339FF"/>
    <w:rsid w:val="00C3458D"/>
    <w:rsid w:val="00C36831"/>
    <w:rsid w:val="00C37B41"/>
    <w:rsid w:val="00C40559"/>
    <w:rsid w:val="00C41F8D"/>
    <w:rsid w:val="00C42502"/>
    <w:rsid w:val="00C428EA"/>
    <w:rsid w:val="00C42A03"/>
    <w:rsid w:val="00C42C94"/>
    <w:rsid w:val="00C430CF"/>
    <w:rsid w:val="00C44433"/>
    <w:rsid w:val="00C47E6A"/>
    <w:rsid w:val="00C501A1"/>
    <w:rsid w:val="00C51F69"/>
    <w:rsid w:val="00C52568"/>
    <w:rsid w:val="00C5346B"/>
    <w:rsid w:val="00C54515"/>
    <w:rsid w:val="00C545B8"/>
    <w:rsid w:val="00C5506A"/>
    <w:rsid w:val="00C550F7"/>
    <w:rsid w:val="00C55EA9"/>
    <w:rsid w:val="00C56EA8"/>
    <w:rsid w:val="00C60B72"/>
    <w:rsid w:val="00C6188C"/>
    <w:rsid w:val="00C61C3C"/>
    <w:rsid w:val="00C62251"/>
    <w:rsid w:val="00C62544"/>
    <w:rsid w:val="00C62660"/>
    <w:rsid w:val="00C6425B"/>
    <w:rsid w:val="00C64AC7"/>
    <w:rsid w:val="00C64D59"/>
    <w:rsid w:val="00C65C74"/>
    <w:rsid w:val="00C66562"/>
    <w:rsid w:val="00C66879"/>
    <w:rsid w:val="00C672F7"/>
    <w:rsid w:val="00C677FF"/>
    <w:rsid w:val="00C67831"/>
    <w:rsid w:val="00C67A30"/>
    <w:rsid w:val="00C71343"/>
    <w:rsid w:val="00C718E6"/>
    <w:rsid w:val="00C71C68"/>
    <w:rsid w:val="00C722CE"/>
    <w:rsid w:val="00C73467"/>
    <w:rsid w:val="00C74553"/>
    <w:rsid w:val="00C7462E"/>
    <w:rsid w:val="00C74CD9"/>
    <w:rsid w:val="00C76239"/>
    <w:rsid w:val="00C76DC4"/>
    <w:rsid w:val="00C7724A"/>
    <w:rsid w:val="00C77F58"/>
    <w:rsid w:val="00C8279E"/>
    <w:rsid w:val="00C8360E"/>
    <w:rsid w:val="00C841C0"/>
    <w:rsid w:val="00C844B3"/>
    <w:rsid w:val="00C853A9"/>
    <w:rsid w:val="00C85DDF"/>
    <w:rsid w:val="00C86C81"/>
    <w:rsid w:val="00C907BD"/>
    <w:rsid w:val="00C91318"/>
    <w:rsid w:val="00C9196E"/>
    <w:rsid w:val="00C930A6"/>
    <w:rsid w:val="00C934B5"/>
    <w:rsid w:val="00C94867"/>
    <w:rsid w:val="00C948EB"/>
    <w:rsid w:val="00C9493C"/>
    <w:rsid w:val="00C94D92"/>
    <w:rsid w:val="00C9508A"/>
    <w:rsid w:val="00C961FE"/>
    <w:rsid w:val="00C963E8"/>
    <w:rsid w:val="00CA0824"/>
    <w:rsid w:val="00CA1AAA"/>
    <w:rsid w:val="00CA26EF"/>
    <w:rsid w:val="00CA30E0"/>
    <w:rsid w:val="00CA38E9"/>
    <w:rsid w:val="00CA4506"/>
    <w:rsid w:val="00CA4C76"/>
    <w:rsid w:val="00CA4EB8"/>
    <w:rsid w:val="00CA5687"/>
    <w:rsid w:val="00CA7821"/>
    <w:rsid w:val="00CB032B"/>
    <w:rsid w:val="00CB0650"/>
    <w:rsid w:val="00CB0D60"/>
    <w:rsid w:val="00CB2214"/>
    <w:rsid w:val="00CB2594"/>
    <w:rsid w:val="00CB42A9"/>
    <w:rsid w:val="00CB529F"/>
    <w:rsid w:val="00CB6661"/>
    <w:rsid w:val="00CB6BC7"/>
    <w:rsid w:val="00CB6E11"/>
    <w:rsid w:val="00CB75F0"/>
    <w:rsid w:val="00CC135F"/>
    <w:rsid w:val="00CC1666"/>
    <w:rsid w:val="00CC3C6D"/>
    <w:rsid w:val="00CC3CCF"/>
    <w:rsid w:val="00CC3DD2"/>
    <w:rsid w:val="00CC655D"/>
    <w:rsid w:val="00CC657F"/>
    <w:rsid w:val="00CC7838"/>
    <w:rsid w:val="00CD002D"/>
    <w:rsid w:val="00CD0E3F"/>
    <w:rsid w:val="00CD1B8C"/>
    <w:rsid w:val="00CD3155"/>
    <w:rsid w:val="00CD4D6A"/>
    <w:rsid w:val="00CD7CD8"/>
    <w:rsid w:val="00CE059E"/>
    <w:rsid w:val="00CE0BAE"/>
    <w:rsid w:val="00CE17AB"/>
    <w:rsid w:val="00CE2068"/>
    <w:rsid w:val="00CE225C"/>
    <w:rsid w:val="00CE291B"/>
    <w:rsid w:val="00CE2E2A"/>
    <w:rsid w:val="00CE3782"/>
    <w:rsid w:val="00CE3C7F"/>
    <w:rsid w:val="00CE4BE3"/>
    <w:rsid w:val="00CE4C55"/>
    <w:rsid w:val="00CE4C89"/>
    <w:rsid w:val="00CE53DC"/>
    <w:rsid w:val="00CE5478"/>
    <w:rsid w:val="00CE687F"/>
    <w:rsid w:val="00CE6E31"/>
    <w:rsid w:val="00CE71F4"/>
    <w:rsid w:val="00CF140B"/>
    <w:rsid w:val="00CF2E77"/>
    <w:rsid w:val="00CF41C8"/>
    <w:rsid w:val="00CF4D2C"/>
    <w:rsid w:val="00CF5281"/>
    <w:rsid w:val="00CF6914"/>
    <w:rsid w:val="00CF7B0A"/>
    <w:rsid w:val="00D001DE"/>
    <w:rsid w:val="00D011AA"/>
    <w:rsid w:val="00D012BD"/>
    <w:rsid w:val="00D0391D"/>
    <w:rsid w:val="00D052B7"/>
    <w:rsid w:val="00D05352"/>
    <w:rsid w:val="00D055D8"/>
    <w:rsid w:val="00D0619B"/>
    <w:rsid w:val="00D0632D"/>
    <w:rsid w:val="00D06C00"/>
    <w:rsid w:val="00D07DE5"/>
    <w:rsid w:val="00D10CF8"/>
    <w:rsid w:val="00D11833"/>
    <w:rsid w:val="00D11C15"/>
    <w:rsid w:val="00D1240D"/>
    <w:rsid w:val="00D12765"/>
    <w:rsid w:val="00D1488B"/>
    <w:rsid w:val="00D15F97"/>
    <w:rsid w:val="00D17CC5"/>
    <w:rsid w:val="00D202FE"/>
    <w:rsid w:val="00D20C19"/>
    <w:rsid w:val="00D215FE"/>
    <w:rsid w:val="00D2199B"/>
    <w:rsid w:val="00D22071"/>
    <w:rsid w:val="00D22786"/>
    <w:rsid w:val="00D23207"/>
    <w:rsid w:val="00D237A3"/>
    <w:rsid w:val="00D23D8D"/>
    <w:rsid w:val="00D23EDD"/>
    <w:rsid w:val="00D24477"/>
    <w:rsid w:val="00D25E4F"/>
    <w:rsid w:val="00D262BC"/>
    <w:rsid w:val="00D26F8E"/>
    <w:rsid w:val="00D2766F"/>
    <w:rsid w:val="00D3019C"/>
    <w:rsid w:val="00D31962"/>
    <w:rsid w:val="00D3331D"/>
    <w:rsid w:val="00D33442"/>
    <w:rsid w:val="00D34ACE"/>
    <w:rsid w:val="00D35F04"/>
    <w:rsid w:val="00D36E11"/>
    <w:rsid w:val="00D401D1"/>
    <w:rsid w:val="00D415ED"/>
    <w:rsid w:val="00D4286D"/>
    <w:rsid w:val="00D42D3D"/>
    <w:rsid w:val="00D4502B"/>
    <w:rsid w:val="00D450DB"/>
    <w:rsid w:val="00D45C54"/>
    <w:rsid w:val="00D46026"/>
    <w:rsid w:val="00D46464"/>
    <w:rsid w:val="00D466D3"/>
    <w:rsid w:val="00D46F2A"/>
    <w:rsid w:val="00D473BB"/>
    <w:rsid w:val="00D50713"/>
    <w:rsid w:val="00D51256"/>
    <w:rsid w:val="00D533C5"/>
    <w:rsid w:val="00D5463D"/>
    <w:rsid w:val="00D5508A"/>
    <w:rsid w:val="00D552BE"/>
    <w:rsid w:val="00D55D0C"/>
    <w:rsid w:val="00D567E1"/>
    <w:rsid w:val="00D600C9"/>
    <w:rsid w:val="00D62EE3"/>
    <w:rsid w:val="00D64DE5"/>
    <w:rsid w:val="00D67F5C"/>
    <w:rsid w:val="00D71F72"/>
    <w:rsid w:val="00D74400"/>
    <w:rsid w:val="00D74529"/>
    <w:rsid w:val="00D761B4"/>
    <w:rsid w:val="00D762B3"/>
    <w:rsid w:val="00D81223"/>
    <w:rsid w:val="00D8508E"/>
    <w:rsid w:val="00D8663B"/>
    <w:rsid w:val="00D866EB"/>
    <w:rsid w:val="00D8751B"/>
    <w:rsid w:val="00D877DA"/>
    <w:rsid w:val="00D878F2"/>
    <w:rsid w:val="00D87C67"/>
    <w:rsid w:val="00D87DC0"/>
    <w:rsid w:val="00D90A37"/>
    <w:rsid w:val="00D914A9"/>
    <w:rsid w:val="00D91EBB"/>
    <w:rsid w:val="00D92C50"/>
    <w:rsid w:val="00D93096"/>
    <w:rsid w:val="00D93C36"/>
    <w:rsid w:val="00D93F05"/>
    <w:rsid w:val="00D9730C"/>
    <w:rsid w:val="00D97BA4"/>
    <w:rsid w:val="00DA0460"/>
    <w:rsid w:val="00DA0EBC"/>
    <w:rsid w:val="00DA1F47"/>
    <w:rsid w:val="00DA1F8E"/>
    <w:rsid w:val="00DA2497"/>
    <w:rsid w:val="00DA2599"/>
    <w:rsid w:val="00DA2D36"/>
    <w:rsid w:val="00DA3031"/>
    <w:rsid w:val="00DA36BE"/>
    <w:rsid w:val="00DA3D1B"/>
    <w:rsid w:val="00DA4360"/>
    <w:rsid w:val="00DA456E"/>
    <w:rsid w:val="00DA7BF9"/>
    <w:rsid w:val="00DB0391"/>
    <w:rsid w:val="00DB0B3A"/>
    <w:rsid w:val="00DB1994"/>
    <w:rsid w:val="00DB1AEC"/>
    <w:rsid w:val="00DB2007"/>
    <w:rsid w:val="00DB289F"/>
    <w:rsid w:val="00DB2B68"/>
    <w:rsid w:val="00DB3384"/>
    <w:rsid w:val="00DB3F45"/>
    <w:rsid w:val="00DB41FE"/>
    <w:rsid w:val="00DB5800"/>
    <w:rsid w:val="00DB5A86"/>
    <w:rsid w:val="00DB710B"/>
    <w:rsid w:val="00DB765D"/>
    <w:rsid w:val="00DC0580"/>
    <w:rsid w:val="00DC0F10"/>
    <w:rsid w:val="00DC0FD9"/>
    <w:rsid w:val="00DC1F00"/>
    <w:rsid w:val="00DC382B"/>
    <w:rsid w:val="00DC4668"/>
    <w:rsid w:val="00DC482A"/>
    <w:rsid w:val="00DC4C6D"/>
    <w:rsid w:val="00DC6049"/>
    <w:rsid w:val="00DC6308"/>
    <w:rsid w:val="00DC63EC"/>
    <w:rsid w:val="00DC74AC"/>
    <w:rsid w:val="00DD00A1"/>
    <w:rsid w:val="00DD0406"/>
    <w:rsid w:val="00DD179E"/>
    <w:rsid w:val="00DD2FC1"/>
    <w:rsid w:val="00DD3C86"/>
    <w:rsid w:val="00DD50AF"/>
    <w:rsid w:val="00DD547F"/>
    <w:rsid w:val="00DD5C41"/>
    <w:rsid w:val="00DD6F5B"/>
    <w:rsid w:val="00DD7856"/>
    <w:rsid w:val="00DD7BCE"/>
    <w:rsid w:val="00DE02E3"/>
    <w:rsid w:val="00DE1525"/>
    <w:rsid w:val="00DE22CF"/>
    <w:rsid w:val="00DE2CD4"/>
    <w:rsid w:val="00DE2ECB"/>
    <w:rsid w:val="00DE2EFA"/>
    <w:rsid w:val="00DE3C28"/>
    <w:rsid w:val="00DE3DD7"/>
    <w:rsid w:val="00DE4FDF"/>
    <w:rsid w:val="00DE5064"/>
    <w:rsid w:val="00DE5247"/>
    <w:rsid w:val="00DF0920"/>
    <w:rsid w:val="00DF16EC"/>
    <w:rsid w:val="00DF2BA5"/>
    <w:rsid w:val="00DF2DA9"/>
    <w:rsid w:val="00DF44B2"/>
    <w:rsid w:val="00DF5B54"/>
    <w:rsid w:val="00DF6FCB"/>
    <w:rsid w:val="00DF79BA"/>
    <w:rsid w:val="00E01D47"/>
    <w:rsid w:val="00E024F0"/>
    <w:rsid w:val="00E04BDC"/>
    <w:rsid w:val="00E05403"/>
    <w:rsid w:val="00E05877"/>
    <w:rsid w:val="00E07F65"/>
    <w:rsid w:val="00E12E5F"/>
    <w:rsid w:val="00E13147"/>
    <w:rsid w:val="00E138F2"/>
    <w:rsid w:val="00E1569D"/>
    <w:rsid w:val="00E15D6E"/>
    <w:rsid w:val="00E16436"/>
    <w:rsid w:val="00E166BC"/>
    <w:rsid w:val="00E17237"/>
    <w:rsid w:val="00E20493"/>
    <w:rsid w:val="00E2263A"/>
    <w:rsid w:val="00E23064"/>
    <w:rsid w:val="00E23284"/>
    <w:rsid w:val="00E23EE9"/>
    <w:rsid w:val="00E24ACF"/>
    <w:rsid w:val="00E25179"/>
    <w:rsid w:val="00E25C47"/>
    <w:rsid w:val="00E260DB"/>
    <w:rsid w:val="00E26907"/>
    <w:rsid w:val="00E276EB"/>
    <w:rsid w:val="00E278EF"/>
    <w:rsid w:val="00E311C1"/>
    <w:rsid w:val="00E327C4"/>
    <w:rsid w:val="00E32E0E"/>
    <w:rsid w:val="00E33675"/>
    <w:rsid w:val="00E35133"/>
    <w:rsid w:val="00E35CBA"/>
    <w:rsid w:val="00E362F1"/>
    <w:rsid w:val="00E36377"/>
    <w:rsid w:val="00E367FA"/>
    <w:rsid w:val="00E37B57"/>
    <w:rsid w:val="00E40253"/>
    <w:rsid w:val="00E41180"/>
    <w:rsid w:val="00E420AE"/>
    <w:rsid w:val="00E44B2C"/>
    <w:rsid w:val="00E44CDF"/>
    <w:rsid w:val="00E454ED"/>
    <w:rsid w:val="00E459C2"/>
    <w:rsid w:val="00E45D3E"/>
    <w:rsid w:val="00E47449"/>
    <w:rsid w:val="00E4778A"/>
    <w:rsid w:val="00E5096A"/>
    <w:rsid w:val="00E515A8"/>
    <w:rsid w:val="00E51796"/>
    <w:rsid w:val="00E51C40"/>
    <w:rsid w:val="00E537EE"/>
    <w:rsid w:val="00E53F9A"/>
    <w:rsid w:val="00E5435C"/>
    <w:rsid w:val="00E5489E"/>
    <w:rsid w:val="00E55453"/>
    <w:rsid w:val="00E5640C"/>
    <w:rsid w:val="00E57F1B"/>
    <w:rsid w:val="00E62A6F"/>
    <w:rsid w:val="00E63B2A"/>
    <w:rsid w:val="00E647C8"/>
    <w:rsid w:val="00E65C39"/>
    <w:rsid w:val="00E65D86"/>
    <w:rsid w:val="00E65F77"/>
    <w:rsid w:val="00E66955"/>
    <w:rsid w:val="00E67AB2"/>
    <w:rsid w:val="00E7091F"/>
    <w:rsid w:val="00E75082"/>
    <w:rsid w:val="00E75A2A"/>
    <w:rsid w:val="00E76445"/>
    <w:rsid w:val="00E76CDF"/>
    <w:rsid w:val="00E76E63"/>
    <w:rsid w:val="00E76E97"/>
    <w:rsid w:val="00E76E9C"/>
    <w:rsid w:val="00E77B1E"/>
    <w:rsid w:val="00E77B4E"/>
    <w:rsid w:val="00E77ECC"/>
    <w:rsid w:val="00E80ACB"/>
    <w:rsid w:val="00E810E0"/>
    <w:rsid w:val="00E81F01"/>
    <w:rsid w:val="00E823A1"/>
    <w:rsid w:val="00E82E0B"/>
    <w:rsid w:val="00E82F98"/>
    <w:rsid w:val="00E83007"/>
    <w:rsid w:val="00E853EB"/>
    <w:rsid w:val="00E85A69"/>
    <w:rsid w:val="00E861E9"/>
    <w:rsid w:val="00E87B75"/>
    <w:rsid w:val="00E87C42"/>
    <w:rsid w:val="00E90001"/>
    <w:rsid w:val="00E903DB"/>
    <w:rsid w:val="00E905F8"/>
    <w:rsid w:val="00E917C5"/>
    <w:rsid w:val="00E921ED"/>
    <w:rsid w:val="00E92239"/>
    <w:rsid w:val="00E92976"/>
    <w:rsid w:val="00E92EA5"/>
    <w:rsid w:val="00E93261"/>
    <w:rsid w:val="00E93DA4"/>
    <w:rsid w:val="00E94604"/>
    <w:rsid w:val="00E947C5"/>
    <w:rsid w:val="00E95F73"/>
    <w:rsid w:val="00E96118"/>
    <w:rsid w:val="00E961E2"/>
    <w:rsid w:val="00E967C7"/>
    <w:rsid w:val="00E97756"/>
    <w:rsid w:val="00E97C17"/>
    <w:rsid w:val="00EA0CB5"/>
    <w:rsid w:val="00EA13F1"/>
    <w:rsid w:val="00EA1643"/>
    <w:rsid w:val="00EA2682"/>
    <w:rsid w:val="00EA4AAB"/>
    <w:rsid w:val="00EA5C50"/>
    <w:rsid w:val="00EA6696"/>
    <w:rsid w:val="00EA6C26"/>
    <w:rsid w:val="00EA6EF9"/>
    <w:rsid w:val="00EB2A28"/>
    <w:rsid w:val="00EB38AA"/>
    <w:rsid w:val="00EC023B"/>
    <w:rsid w:val="00EC13FB"/>
    <w:rsid w:val="00EC1C56"/>
    <w:rsid w:val="00EC2BE6"/>
    <w:rsid w:val="00EC386B"/>
    <w:rsid w:val="00EC3D51"/>
    <w:rsid w:val="00EC3F30"/>
    <w:rsid w:val="00EC57E7"/>
    <w:rsid w:val="00EC6786"/>
    <w:rsid w:val="00EC735C"/>
    <w:rsid w:val="00EC7F76"/>
    <w:rsid w:val="00ED0809"/>
    <w:rsid w:val="00ED0D47"/>
    <w:rsid w:val="00ED0FB3"/>
    <w:rsid w:val="00ED14F3"/>
    <w:rsid w:val="00ED25D2"/>
    <w:rsid w:val="00ED2DA3"/>
    <w:rsid w:val="00ED320A"/>
    <w:rsid w:val="00ED456D"/>
    <w:rsid w:val="00ED45F2"/>
    <w:rsid w:val="00ED48AD"/>
    <w:rsid w:val="00ED6840"/>
    <w:rsid w:val="00EE20F0"/>
    <w:rsid w:val="00EE2545"/>
    <w:rsid w:val="00EE511A"/>
    <w:rsid w:val="00EE6799"/>
    <w:rsid w:val="00EE7249"/>
    <w:rsid w:val="00EF16B6"/>
    <w:rsid w:val="00EF1725"/>
    <w:rsid w:val="00EF218F"/>
    <w:rsid w:val="00EF2B0D"/>
    <w:rsid w:val="00EF2B30"/>
    <w:rsid w:val="00EF3809"/>
    <w:rsid w:val="00EF396E"/>
    <w:rsid w:val="00EF478D"/>
    <w:rsid w:val="00EF499B"/>
    <w:rsid w:val="00EF4A2A"/>
    <w:rsid w:val="00EF4D45"/>
    <w:rsid w:val="00EF5F30"/>
    <w:rsid w:val="00EF63F7"/>
    <w:rsid w:val="00EF6F97"/>
    <w:rsid w:val="00EF739B"/>
    <w:rsid w:val="00EF782F"/>
    <w:rsid w:val="00EF7A3C"/>
    <w:rsid w:val="00F0114E"/>
    <w:rsid w:val="00F01B4E"/>
    <w:rsid w:val="00F01B6D"/>
    <w:rsid w:val="00F02462"/>
    <w:rsid w:val="00F042A0"/>
    <w:rsid w:val="00F04409"/>
    <w:rsid w:val="00F05258"/>
    <w:rsid w:val="00F056EE"/>
    <w:rsid w:val="00F05AA9"/>
    <w:rsid w:val="00F063AF"/>
    <w:rsid w:val="00F065D7"/>
    <w:rsid w:val="00F06605"/>
    <w:rsid w:val="00F06748"/>
    <w:rsid w:val="00F0786E"/>
    <w:rsid w:val="00F11A65"/>
    <w:rsid w:val="00F11D25"/>
    <w:rsid w:val="00F11ECD"/>
    <w:rsid w:val="00F121EE"/>
    <w:rsid w:val="00F12205"/>
    <w:rsid w:val="00F123E5"/>
    <w:rsid w:val="00F12845"/>
    <w:rsid w:val="00F12A78"/>
    <w:rsid w:val="00F12B57"/>
    <w:rsid w:val="00F13CCE"/>
    <w:rsid w:val="00F13F31"/>
    <w:rsid w:val="00F15230"/>
    <w:rsid w:val="00F16D90"/>
    <w:rsid w:val="00F17745"/>
    <w:rsid w:val="00F207BA"/>
    <w:rsid w:val="00F21BBC"/>
    <w:rsid w:val="00F22D3F"/>
    <w:rsid w:val="00F24820"/>
    <w:rsid w:val="00F26147"/>
    <w:rsid w:val="00F267D0"/>
    <w:rsid w:val="00F2798A"/>
    <w:rsid w:val="00F31157"/>
    <w:rsid w:val="00F33235"/>
    <w:rsid w:val="00F33AD9"/>
    <w:rsid w:val="00F340A2"/>
    <w:rsid w:val="00F352D7"/>
    <w:rsid w:val="00F37891"/>
    <w:rsid w:val="00F37EF4"/>
    <w:rsid w:val="00F41A32"/>
    <w:rsid w:val="00F41D15"/>
    <w:rsid w:val="00F4352D"/>
    <w:rsid w:val="00F44D07"/>
    <w:rsid w:val="00F45156"/>
    <w:rsid w:val="00F458D6"/>
    <w:rsid w:val="00F45E65"/>
    <w:rsid w:val="00F46530"/>
    <w:rsid w:val="00F46753"/>
    <w:rsid w:val="00F4683B"/>
    <w:rsid w:val="00F46DE5"/>
    <w:rsid w:val="00F477BE"/>
    <w:rsid w:val="00F47DAC"/>
    <w:rsid w:val="00F50A57"/>
    <w:rsid w:val="00F521A5"/>
    <w:rsid w:val="00F5346B"/>
    <w:rsid w:val="00F544CF"/>
    <w:rsid w:val="00F552A1"/>
    <w:rsid w:val="00F55BFB"/>
    <w:rsid w:val="00F56172"/>
    <w:rsid w:val="00F56C10"/>
    <w:rsid w:val="00F56F25"/>
    <w:rsid w:val="00F5704D"/>
    <w:rsid w:val="00F575D1"/>
    <w:rsid w:val="00F602F7"/>
    <w:rsid w:val="00F61C3B"/>
    <w:rsid w:val="00F61E45"/>
    <w:rsid w:val="00F64A9F"/>
    <w:rsid w:val="00F64C60"/>
    <w:rsid w:val="00F668D9"/>
    <w:rsid w:val="00F70D1C"/>
    <w:rsid w:val="00F71A51"/>
    <w:rsid w:val="00F735D2"/>
    <w:rsid w:val="00F73889"/>
    <w:rsid w:val="00F73A9E"/>
    <w:rsid w:val="00F75ACE"/>
    <w:rsid w:val="00F75CA9"/>
    <w:rsid w:val="00F75F7E"/>
    <w:rsid w:val="00F76018"/>
    <w:rsid w:val="00F76268"/>
    <w:rsid w:val="00F763B2"/>
    <w:rsid w:val="00F76485"/>
    <w:rsid w:val="00F819DD"/>
    <w:rsid w:val="00F82F40"/>
    <w:rsid w:val="00F8437A"/>
    <w:rsid w:val="00F85102"/>
    <w:rsid w:val="00F855D3"/>
    <w:rsid w:val="00F859D4"/>
    <w:rsid w:val="00F87148"/>
    <w:rsid w:val="00F876BF"/>
    <w:rsid w:val="00F8794A"/>
    <w:rsid w:val="00F87CD0"/>
    <w:rsid w:val="00F90081"/>
    <w:rsid w:val="00F9163E"/>
    <w:rsid w:val="00F91E79"/>
    <w:rsid w:val="00F92B7D"/>
    <w:rsid w:val="00F9317E"/>
    <w:rsid w:val="00F93953"/>
    <w:rsid w:val="00F9524B"/>
    <w:rsid w:val="00F953E7"/>
    <w:rsid w:val="00F95BB4"/>
    <w:rsid w:val="00F964D3"/>
    <w:rsid w:val="00F96C30"/>
    <w:rsid w:val="00F96C33"/>
    <w:rsid w:val="00F97675"/>
    <w:rsid w:val="00FA0D7F"/>
    <w:rsid w:val="00FA209F"/>
    <w:rsid w:val="00FA2385"/>
    <w:rsid w:val="00FA2FB9"/>
    <w:rsid w:val="00FA3D1F"/>
    <w:rsid w:val="00FA3FA4"/>
    <w:rsid w:val="00FA4D0A"/>
    <w:rsid w:val="00FA6C57"/>
    <w:rsid w:val="00FA73FC"/>
    <w:rsid w:val="00FB1A41"/>
    <w:rsid w:val="00FB2430"/>
    <w:rsid w:val="00FB24E0"/>
    <w:rsid w:val="00FB34D1"/>
    <w:rsid w:val="00FB39B9"/>
    <w:rsid w:val="00FB4ACF"/>
    <w:rsid w:val="00FB4D07"/>
    <w:rsid w:val="00FB653A"/>
    <w:rsid w:val="00FB6590"/>
    <w:rsid w:val="00FB7542"/>
    <w:rsid w:val="00FC1823"/>
    <w:rsid w:val="00FC2514"/>
    <w:rsid w:val="00FC5B99"/>
    <w:rsid w:val="00FC6F12"/>
    <w:rsid w:val="00FC73E7"/>
    <w:rsid w:val="00FD0B8C"/>
    <w:rsid w:val="00FD0C42"/>
    <w:rsid w:val="00FD0EA5"/>
    <w:rsid w:val="00FD2A81"/>
    <w:rsid w:val="00FD36B5"/>
    <w:rsid w:val="00FD493A"/>
    <w:rsid w:val="00FD5BB8"/>
    <w:rsid w:val="00FD64C0"/>
    <w:rsid w:val="00FD675A"/>
    <w:rsid w:val="00FE22AB"/>
    <w:rsid w:val="00FE231C"/>
    <w:rsid w:val="00FE23BB"/>
    <w:rsid w:val="00FE2A03"/>
    <w:rsid w:val="00FE2A2B"/>
    <w:rsid w:val="00FE3E40"/>
    <w:rsid w:val="00FE41FE"/>
    <w:rsid w:val="00FE733B"/>
    <w:rsid w:val="00FF0C5A"/>
    <w:rsid w:val="00FF0ECB"/>
    <w:rsid w:val="00FF2ABC"/>
    <w:rsid w:val="00FF2B12"/>
    <w:rsid w:val="00FF2D16"/>
    <w:rsid w:val="00FF3C48"/>
    <w:rsid w:val="00FF5299"/>
    <w:rsid w:val="00FF52B6"/>
    <w:rsid w:val="00FF7B0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A9E"/>
    <w:pPr>
      <w:spacing w:after="200" w:line="276" w:lineRule="auto"/>
    </w:pPr>
    <w:rPr>
      <w:rFonts w:ascii="Calibri" w:eastAsia="Calibri" w:hAnsi="Calibri" w:cs="Times New Roman"/>
      <w:lang w:val="ro-RO"/>
    </w:rPr>
  </w:style>
  <w:style w:type="paragraph" w:styleId="Heading1">
    <w:name w:val="heading 1"/>
    <w:basedOn w:val="Normal"/>
    <w:next w:val="Normal"/>
    <w:link w:val="Heading1Char"/>
    <w:qFormat/>
    <w:rsid w:val="006E5A9E"/>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u1Caracter">
    <w:name w:val="Titlu 1 Caracter"/>
    <w:basedOn w:val="DefaultParagraphFont"/>
    <w:uiPriority w:val="9"/>
    <w:rsid w:val="006E5A9E"/>
    <w:rPr>
      <w:rFonts w:asciiTheme="majorHAnsi" w:eastAsiaTheme="majorEastAsia" w:hAnsiTheme="majorHAnsi" w:cstheme="majorBidi"/>
      <w:color w:val="2F5496" w:themeColor="accent1" w:themeShade="BF"/>
      <w:sz w:val="32"/>
      <w:szCs w:val="32"/>
      <w:lang w:val="ro-RO"/>
    </w:rPr>
  </w:style>
  <w:style w:type="character" w:customStyle="1" w:styleId="Heading1Char">
    <w:name w:val="Heading 1 Char"/>
    <w:link w:val="Heading1"/>
    <w:rsid w:val="006E5A9E"/>
    <w:rPr>
      <w:rFonts w:ascii="Cambria" w:eastAsia="Times New Roman" w:hAnsi="Cambria" w:cs="Times New Roman"/>
      <w:b/>
      <w:bCs/>
      <w:color w:val="365F91"/>
      <w:sz w:val="28"/>
      <w:szCs w:val="28"/>
    </w:rPr>
  </w:style>
  <w:style w:type="paragraph" w:styleId="ListParagraph">
    <w:name w:val="List Paragraph"/>
    <w:aliases w:val="Normal bullet 2,lp1,Heading x1,Antes de enumeración,body 2,List Paragraph1,List Paragraph11,Listă colorată - Accentuare 11,Bullet,Citation List,Listă paragraf"/>
    <w:basedOn w:val="Normal"/>
    <w:link w:val="ListParagraphChar"/>
    <w:uiPriority w:val="34"/>
    <w:qFormat/>
    <w:rsid w:val="006E5A9E"/>
    <w:pPr>
      <w:ind w:left="720"/>
      <w:contextualSpacing/>
    </w:pPr>
  </w:style>
  <w:style w:type="character" w:styleId="Hyperlink">
    <w:name w:val="Hyperlink"/>
    <w:uiPriority w:val="99"/>
    <w:unhideWhenUsed/>
    <w:rsid w:val="006E5A9E"/>
    <w:rPr>
      <w:color w:val="0000FF"/>
      <w:u w:val="single"/>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6E5A9E"/>
    <w:pPr>
      <w:spacing w:after="0" w:line="240" w:lineRule="auto"/>
    </w:pPr>
    <w:rPr>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rsid w:val="006E5A9E"/>
    <w:rPr>
      <w:rFonts w:ascii="Calibri" w:eastAsia="Calibri" w:hAnsi="Calibri" w:cs="Times New Roman"/>
      <w:sz w:val="20"/>
      <w:szCs w:val="20"/>
    </w:rPr>
  </w:style>
  <w:style w:type="character" w:styleId="FootnoteReference">
    <w:name w:val="footnote reference"/>
    <w:aliases w:val="Footnote,Footnote symbol,Fussnota,ftref"/>
    <w:unhideWhenUsed/>
    <w:rsid w:val="006E5A9E"/>
    <w:rPr>
      <w:vertAlign w:val="superscript"/>
    </w:r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Listă paragraf Char"/>
    <w:link w:val="ListParagraph"/>
    <w:uiPriority w:val="34"/>
    <w:locked/>
    <w:rsid w:val="006E5A9E"/>
    <w:rPr>
      <w:rFonts w:ascii="Calibri" w:eastAsia="Calibri" w:hAnsi="Calibri" w:cs="Times New Roman"/>
      <w:lang w:val="ro-RO"/>
    </w:rPr>
  </w:style>
  <w:style w:type="paragraph" w:styleId="Header">
    <w:name w:val="header"/>
    <w:basedOn w:val="Normal"/>
    <w:link w:val="HeaderChar"/>
    <w:uiPriority w:val="99"/>
    <w:unhideWhenUsed/>
    <w:rsid w:val="004F2616"/>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2616"/>
    <w:rPr>
      <w:rFonts w:ascii="Calibri" w:eastAsia="Calibri" w:hAnsi="Calibri" w:cs="Times New Roman"/>
      <w:lang w:val="ro-RO"/>
    </w:rPr>
  </w:style>
  <w:style w:type="paragraph" w:styleId="Footer">
    <w:name w:val="footer"/>
    <w:basedOn w:val="Normal"/>
    <w:link w:val="FooterChar"/>
    <w:uiPriority w:val="99"/>
    <w:unhideWhenUsed/>
    <w:rsid w:val="004F2616"/>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2616"/>
    <w:rPr>
      <w:rFonts w:ascii="Calibri" w:eastAsia="Calibri" w:hAnsi="Calibri" w:cs="Times New Roman"/>
      <w:lang w:val="ro-RO"/>
    </w:rPr>
  </w:style>
  <w:style w:type="character" w:customStyle="1" w:styleId="xbe">
    <w:name w:val="_xbe"/>
    <w:rsid w:val="004F2616"/>
  </w:style>
  <w:style w:type="table" w:styleId="TableGrid">
    <w:name w:val="Table Grid"/>
    <w:basedOn w:val="TableNormal"/>
    <w:uiPriority w:val="39"/>
    <w:rsid w:val="00BA1C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E38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88A"/>
    <w:rPr>
      <w:rFonts w:ascii="Tahoma" w:eastAsia="Calibri" w:hAnsi="Tahoma" w:cs="Tahoma"/>
      <w:sz w:val="16"/>
      <w:szCs w:val="16"/>
      <w:lang w:val="ro-RO"/>
    </w:rPr>
  </w:style>
</w:styles>
</file>

<file path=word/webSettings.xml><?xml version="1.0" encoding="utf-8"?>
<w:webSettings xmlns:r="http://schemas.openxmlformats.org/officeDocument/2006/relationships" xmlns:w="http://schemas.openxmlformats.org/wordprocessingml/2006/main">
  <w:divs>
    <w:div w:id="1967811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b.int/index.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http://www.afir.info"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mailto:samusporolissum@gmail.com" TargetMode="External"/><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4CA0F3-8844-41AA-8526-EDA07CCE2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Pages>
  <Words>6048</Words>
  <Characters>34478</Characters>
  <Application>Microsoft Office Word</Application>
  <DocSecurity>0</DocSecurity>
  <Lines>287</Lines>
  <Paragraphs>80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40446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RARES CONSULTING GROUP SRL</dc:creator>
  <cp:keywords/>
  <dc:description/>
  <cp:lastModifiedBy>hp</cp:lastModifiedBy>
  <cp:revision>12</cp:revision>
  <dcterms:created xsi:type="dcterms:W3CDTF">2018-04-04T05:35:00Z</dcterms:created>
  <dcterms:modified xsi:type="dcterms:W3CDTF">2022-11-04T13:29:00Z</dcterms:modified>
</cp:coreProperties>
</file>